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FB9951" w14:textId="77777777" w:rsidR="00327D7B" w:rsidRPr="009D2DC0" w:rsidRDefault="00327D7B" w:rsidP="00060B31">
      <w:pPr>
        <w:spacing w:line="280" w:lineRule="atLeast"/>
        <w:rPr>
          <w:rFonts w:cs="Arial"/>
          <w:b/>
          <w:sz w:val="48"/>
          <w:szCs w:val="48"/>
        </w:rPr>
      </w:pPr>
    </w:p>
    <w:p w14:paraId="5FFB9952" w14:textId="1375847C" w:rsidR="00327D7B" w:rsidRPr="009D2DC0" w:rsidRDefault="008C5234" w:rsidP="00060B31">
      <w:pPr>
        <w:spacing w:line="280" w:lineRule="atLeast"/>
        <w:jc w:val="center"/>
        <w:rPr>
          <w:rFonts w:cs="Arial"/>
          <w:b/>
          <w:sz w:val="36"/>
          <w:szCs w:val="36"/>
        </w:rPr>
      </w:pPr>
      <w:r w:rsidRPr="009D2DC0">
        <w:rPr>
          <w:rFonts w:cs="Arial"/>
          <w:b/>
          <w:sz w:val="36"/>
          <w:szCs w:val="36"/>
        </w:rPr>
        <w:t>RÁMCOVÁ DOHODA</w:t>
      </w:r>
    </w:p>
    <w:p w14:paraId="5FFB9953" w14:textId="77777777" w:rsidR="00327D7B" w:rsidRPr="009D2DC0" w:rsidRDefault="00327D7B" w:rsidP="00060B31">
      <w:pPr>
        <w:spacing w:line="280" w:lineRule="atLeast"/>
        <w:jc w:val="center"/>
        <w:rPr>
          <w:rFonts w:cs="Arial"/>
          <w:b/>
          <w:szCs w:val="20"/>
        </w:rPr>
      </w:pPr>
      <w:r w:rsidRPr="009D2DC0">
        <w:rPr>
          <w:rFonts w:cs="Arial"/>
          <w:szCs w:val="20"/>
        </w:rPr>
        <w:t>(dále jen</w:t>
      </w:r>
      <w:r w:rsidRPr="009D2DC0">
        <w:rPr>
          <w:rFonts w:cs="Arial"/>
          <w:b/>
          <w:szCs w:val="20"/>
        </w:rPr>
        <w:t xml:space="preserve"> „smlouva“</w:t>
      </w:r>
      <w:r w:rsidRPr="009D2DC0">
        <w:rPr>
          <w:rFonts w:cs="Arial"/>
          <w:szCs w:val="20"/>
        </w:rPr>
        <w:t>)</w:t>
      </w:r>
    </w:p>
    <w:p w14:paraId="5FFB9954" w14:textId="77777777" w:rsidR="00327D7B" w:rsidRPr="009D2DC0" w:rsidRDefault="00327D7B" w:rsidP="00060B31">
      <w:pPr>
        <w:spacing w:line="280" w:lineRule="atLeast"/>
        <w:rPr>
          <w:rFonts w:cs="Arial"/>
          <w:szCs w:val="20"/>
        </w:rPr>
      </w:pPr>
    </w:p>
    <w:p w14:paraId="5FFB9955" w14:textId="77777777" w:rsidR="00327D7B" w:rsidRPr="009D2DC0" w:rsidRDefault="00327D7B" w:rsidP="00060B31">
      <w:pPr>
        <w:spacing w:line="280" w:lineRule="atLeast"/>
        <w:rPr>
          <w:rFonts w:cs="Arial"/>
          <w:szCs w:val="20"/>
        </w:rPr>
      </w:pPr>
    </w:p>
    <w:p w14:paraId="5FFB9956" w14:textId="77777777" w:rsidR="00327D7B" w:rsidRPr="009D2DC0" w:rsidRDefault="00327D7B" w:rsidP="00060B31">
      <w:pPr>
        <w:spacing w:line="280" w:lineRule="atLeast"/>
        <w:jc w:val="center"/>
        <w:rPr>
          <w:rFonts w:cs="Arial"/>
          <w:b/>
          <w:szCs w:val="20"/>
        </w:rPr>
      </w:pPr>
      <w:r w:rsidRPr="009D2DC0">
        <w:rPr>
          <w:rFonts w:cs="Arial"/>
          <w:b/>
          <w:szCs w:val="20"/>
        </w:rPr>
        <w:t>Smluvní strany</w:t>
      </w:r>
    </w:p>
    <w:p w14:paraId="5FFB9957" w14:textId="77777777" w:rsidR="00327D7B" w:rsidRPr="009D2DC0" w:rsidRDefault="00327D7B" w:rsidP="00060B31">
      <w:pPr>
        <w:spacing w:line="280" w:lineRule="atLeast"/>
        <w:rPr>
          <w:rFonts w:cs="Arial"/>
          <w:szCs w:val="20"/>
        </w:rPr>
      </w:pPr>
    </w:p>
    <w:p w14:paraId="5FFB9958" w14:textId="77777777" w:rsidR="00327D7B" w:rsidRPr="009D2DC0" w:rsidRDefault="00742A8A" w:rsidP="00060B31">
      <w:pPr>
        <w:spacing w:line="280" w:lineRule="atLeast"/>
        <w:rPr>
          <w:rFonts w:cs="Arial"/>
          <w:b/>
          <w:szCs w:val="20"/>
        </w:rPr>
      </w:pPr>
      <w:r w:rsidRPr="009D2DC0">
        <w:rPr>
          <w:rFonts w:cs="Arial"/>
          <w:b/>
          <w:szCs w:val="20"/>
        </w:rPr>
        <w:t>Kupující</w:t>
      </w:r>
      <w:r w:rsidR="00327D7B" w:rsidRPr="009D2DC0">
        <w:rPr>
          <w:rFonts w:cs="Arial"/>
          <w:b/>
          <w:szCs w:val="20"/>
        </w:rPr>
        <w:t>:</w:t>
      </w:r>
    </w:p>
    <w:p w14:paraId="5FFB9959" w14:textId="77777777" w:rsidR="007542F5" w:rsidRPr="009D2DC0" w:rsidRDefault="00742A8A" w:rsidP="00060B31">
      <w:pPr>
        <w:spacing w:line="280" w:lineRule="atLeast"/>
        <w:rPr>
          <w:rFonts w:cs="Arial"/>
          <w:b/>
          <w:szCs w:val="20"/>
        </w:rPr>
      </w:pPr>
      <w:r w:rsidRPr="009D2DC0">
        <w:rPr>
          <w:rFonts w:cs="Arial"/>
          <w:b/>
          <w:bCs/>
          <w:iCs/>
          <w:szCs w:val="20"/>
        </w:rPr>
        <w:t>E.ON Distribuce, a.s.</w:t>
      </w:r>
    </w:p>
    <w:p w14:paraId="5FFB995A" w14:textId="77777777" w:rsidR="007542F5" w:rsidRPr="009D2DC0" w:rsidRDefault="007542F5" w:rsidP="00060B31">
      <w:pPr>
        <w:spacing w:line="280" w:lineRule="atLeast"/>
        <w:rPr>
          <w:rFonts w:cs="Arial"/>
          <w:szCs w:val="20"/>
        </w:rPr>
      </w:pPr>
    </w:p>
    <w:p w14:paraId="5FFB995B" w14:textId="27D70DF6" w:rsidR="00327D7B" w:rsidRPr="009D2DC0" w:rsidRDefault="00327D7B" w:rsidP="00060B31">
      <w:pPr>
        <w:spacing w:line="280" w:lineRule="atLeast"/>
        <w:rPr>
          <w:rFonts w:cs="Arial"/>
          <w:strike/>
          <w:szCs w:val="20"/>
        </w:rPr>
      </w:pPr>
      <w:r w:rsidRPr="009D2DC0">
        <w:rPr>
          <w:rFonts w:cs="Arial"/>
          <w:szCs w:val="20"/>
        </w:rPr>
        <w:t xml:space="preserve">Se sídlem: </w:t>
      </w:r>
      <w:r w:rsidR="00742A8A" w:rsidRPr="009D2DC0">
        <w:rPr>
          <w:rFonts w:cs="Arial"/>
          <w:bCs/>
          <w:iCs/>
          <w:szCs w:val="20"/>
        </w:rPr>
        <w:t>České Budějovice</w:t>
      </w:r>
      <w:r w:rsidR="004C0395" w:rsidRPr="009D2DC0">
        <w:rPr>
          <w:rFonts w:cs="Arial"/>
          <w:bCs/>
          <w:iCs/>
          <w:szCs w:val="20"/>
        </w:rPr>
        <w:t xml:space="preserve"> 7</w:t>
      </w:r>
      <w:r w:rsidR="00742A8A" w:rsidRPr="009D2DC0">
        <w:rPr>
          <w:rFonts w:cs="Arial"/>
          <w:bCs/>
          <w:iCs/>
          <w:szCs w:val="20"/>
        </w:rPr>
        <w:t xml:space="preserve">, </w:t>
      </w:r>
      <w:proofErr w:type="spellStart"/>
      <w:r w:rsidR="005106D0" w:rsidRPr="009D2DC0">
        <w:rPr>
          <w:rFonts w:cs="Arial"/>
          <w:bCs/>
          <w:iCs/>
          <w:szCs w:val="20"/>
        </w:rPr>
        <w:t>F.A.Gerstnera</w:t>
      </w:r>
      <w:proofErr w:type="spellEnd"/>
      <w:r w:rsidR="005106D0" w:rsidRPr="009D2DC0">
        <w:rPr>
          <w:rFonts w:cs="Arial"/>
          <w:bCs/>
          <w:iCs/>
          <w:szCs w:val="20"/>
        </w:rPr>
        <w:t xml:space="preserve"> 2151/6, PSČ 370 01</w:t>
      </w:r>
    </w:p>
    <w:p w14:paraId="5FFB995C" w14:textId="3A72B235" w:rsidR="00060B31" w:rsidRPr="009D2DC0" w:rsidRDefault="00742A8A" w:rsidP="00060B31">
      <w:pPr>
        <w:spacing w:line="280" w:lineRule="atLeast"/>
        <w:rPr>
          <w:rFonts w:cs="Arial"/>
          <w:szCs w:val="20"/>
        </w:rPr>
      </w:pPr>
      <w:r w:rsidRPr="009D2DC0">
        <w:rPr>
          <w:rFonts w:cs="Arial"/>
          <w:szCs w:val="20"/>
        </w:rPr>
        <w:t>Z</w:t>
      </w:r>
      <w:r w:rsidR="00B30672" w:rsidRPr="009D2DC0">
        <w:rPr>
          <w:rFonts w:cs="Arial"/>
          <w:szCs w:val="20"/>
        </w:rPr>
        <w:t>astoupená</w:t>
      </w:r>
      <w:r w:rsidR="00060B31" w:rsidRPr="009D2DC0">
        <w:rPr>
          <w:rFonts w:cs="Arial"/>
          <w:szCs w:val="20"/>
        </w:rPr>
        <w:t xml:space="preserve">: </w:t>
      </w:r>
      <w:r w:rsidR="004C0395" w:rsidRPr="009D2DC0">
        <w:rPr>
          <w:rFonts w:cs="Arial"/>
          <w:szCs w:val="20"/>
        </w:rPr>
        <w:t>Ing. Zdeňkem Bauerem, předsedou představenstva</w:t>
      </w:r>
      <w:r w:rsidR="00313864" w:rsidRPr="009D2DC0">
        <w:rPr>
          <w:rFonts w:cs="Arial"/>
          <w:szCs w:val="20"/>
        </w:rPr>
        <w:t xml:space="preserve"> </w:t>
      </w:r>
      <w:r w:rsidR="00EC11B6" w:rsidRPr="009D2DC0">
        <w:rPr>
          <w:rFonts w:cs="Arial"/>
          <w:szCs w:val="20"/>
        </w:rPr>
        <w:t xml:space="preserve">a Ing. </w:t>
      </w:r>
      <w:r w:rsidR="004C0395" w:rsidRPr="009D2DC0">
        <w:rPr>
          <w:rFonts w:cs="Arial"/>
          <w:szCs w:val="20"/>
        </w:rPr>
        <w:t>Pavlem Čadou, Ph.D., místopředsedou představenstva</w:t>
      </w:r>
    </w:p>
    <w:p w14:paraId="5FFB995D" w14:textId="77777777" w:rsidR="007542F5" w:rsidRPr="009D2DC0" w:rsidRDefault="007542F5" w:rsidP="00060B31">
      <w:pPr>
        <w:spacing w:line="280" w:lineRule="atLeast"/>
        <w:rPr>
          <w:rFonts w:cs="Arial"/>
          <w:szCs w:val="20"/>
        </w:rPr>
      </w:pPr>
      <w:r w:rsidRPr="009D2DC0">
        <w:rPr>
          <w:rFonts w:cs="Arial"/>
          <w:szCs w:val="20"/>
        </w:rPr>
        <w:t>IČ</w:t>
      </w:r>
      <w:r w:rsidR="000A4E5A" w:rsidRPr="009D2DC0">
        <w:rPr>
          <w:rFonts w:cs="Arial"/>
          <w:szCs w:val="20"/>
        </w:rPr>
        <w:t>O</w:t>
      </w:r>
      <w:r w:rsidRPr="009D2DC0">
        <w:rPr>
          <w:rFonts w:cs="Arial"/>
          <w:szCs w:val="20"/>
        </w:rPr>
        <w:t xml:space="preserve">: </w:t>
      </w:r>
      <w:r w:rsidR="00742A8A" w:rsidRPr="009D2DC0">
        <w:rPr>
          <w:rFonts w:cs="Arial"/>
          <w:bCs/>
          <w:iCs/>
          <w:szCs w:val="20"/>
        </w:rPr>
        <w:t>28085400</w:t>
      </w:r>
    </w:p>
    <w:p w14:paraId="5FFB995E" w14:textId="77777777" w:rsidR="00742A8A" w:rsidRPr="009D2DC0" w:rsidRDefault="00742A8A" w:rsidP="00060B31">
      <w:pPr>
        <w:tabs>
          <w:tab w:val="left" w:pos="2160"/>
        </w:tabs>
        <w:spacing w:line="280" w:lineRule="atLeast"/>
        <w:rPr>
          <w:rFonts w:cs="Arial"/>
          <w:szCs w:val="20"/>
        </w:rPr>
      </w:pPr>
      <w:r w:rsidRPr="009D2DC0">
        <w:rPr>
          <w:rFonts w:cs="Arial"/>
          <w:szCs w:val="20"/>
        </w:rPr>
        <w:t>DIČ: CZ28085400</w:t>
      </w:r>
    </w:p>
    <w:p w14:paraId="5FFB995F" w14:textId="77777777" w:rsidR="00742A8A" w:rsidRPr="009D2DC0" w:rsidRDefault="00742A8A" w:rsidP="00060B31">
      <w:pPr>
        <w:tabs>
          <w:tab w:val="left" w:pos="2160"/>
        </w:tabs>
        <w:spacing w:line="280" w:lineRule="atLeast"/>
        <w:rPr>
          <w:rFonts w:cs="Arial"/>
          <w:szCs w:val="20"/>
        </w:rPr>
      </w:pPr>
      <w:r w:rsidRPr="009D2DC0">
        <w:rPr>
          <w:rFonts w:cs="Arial"/>
          <w:szCs w:val="20"/>
        </w:rPr>
        <w:t>Zapsaná v obchodním rejstříku vedeném krajským soudem v Českých Budějovicích, oddíl B, vložka 1772</w:t>
      </w:r>
    </w:p>
    <w:p w14:paraId="3CF98B91" w14:textId="77777777" w:rsidR="00D44DE4" w:rsidRPr="009D2DC0" w:rsidRDefault="00327D7B" w:rsidP="00060B31">
      <w:pPr>
        <w:tabs>
          <w:tab w:val="left" w:pos="2160"/>
        </w:tabs>
        <w:spacing w:line="280" w:lineRule="atLeast"/>
        <w:rPr>
          <w:rFonts w:cs="Arial"/>
          <w:szCs w:val="20"/>
        </w:rPr>
      </w:pPr>
      <w:r w:rsidRPr="009D2DC0">
        <w:rPr>
          <w:rFonts w:cs="Arial"/>
          <w:szCs w:val="20"/>
        </w:rPr>
        <w:t xml:space="preserve">č. </w:t>
      </w:r>
      <w:proofErr w:type="spellStart"/>
      <w:r w:rsidRPr="009D2DC0">
        <w:rPr>
          <w:rFonts w:cs="Arial"/>
          <w:szCs w:val="20"/>
        </w:rPr>
        <w:t>ú.</w:t>
      </w:r>
      <w:proofErr w:type="spellEnd"/>
      <w:r w:rsidRPr="009D2DC0">
        <w:rPr>
          <w:rFonts w:cs="Arial"/>
          <w:szCs w:val="20"/>
        </w:rPr>
        <w:t xml:space="preserve">: </w:t>
      </w:r>
      <w:r w:rsidR="00045F2F" w:rsidRPr="009D2DC0">
        <w:rPr>
          <w:rFonts w:cs="Arial"/>
          <w:szCs w:val="20"/>
        </w:rPr>
        <w:t>27-9426120297/0100, vedený u Komerční banky a.s.</w:t>
      </w:r>
    </w:p>
    <w:p w14:paraId="09574BB0" w14:textId="77777777" w:rsidR="00D44DE4" w:rsidRPr="009D2DC0" w:rsidRDefault="00D44DE4" w:rsidP="00060B31">
      <w:pPr>
        <w:tabs>
          <w:tab w:val="left" w:pos="2160"/>
        </w:tabs>
        <w:spacing w:line="280" w:lineRule="atLeast"/>
        <w:rPr>
          <w:rFonts w:cs="Arial"/>
          <w:szCs w:val="20"/>
        </w:rPr>
      </w:pPr>
    </w:p>
    <w:p w14:paraId="66EB1B01" w14:textId="2A3DA693" w:rsidR="00D44DE4" w:rsidRPr="009D2DC0" w:rsidRDefault="00D44DE4" w:rsidP="00D44DE4">
      <w:pPr>
        <w:spacing w:line="280" w:lineRule="atLeast"/>
        <w:rPr>
          <w:rFonts w:cs="Arial"/>
        </w:rPr>
      </w:pPr>
      <w:r w:rsidRPr="009D2DC0">
        <w:rPr>
          <w:rFonts w:cs="Arial"/>
          <w:bCs/>
          <w:szCs w:val="20"/>
        </w:rPr>
        <w:t xml:space="preserve">kontaktní osoba centrálního skladu Brno: </w:t>
      </w:r>
      <w:r w:rsidR="004C0395" w:rsidRPr="009D2DC0">
        <w:rPr>
          <w:rFonts w:cs="Arial"/>
          <w:szCs w:val="20"/>
        </w:rPr>
        <w:t>Jitka Nováková</w:t>
      </w:r>
    </w:p>
    <w:p w14:paraId="6477F1D1" w14:textId="285A3A85" w:rsidR="00D44DE4" w:rsidRPr="009D2DC0" w:rsidRDefault="00D44DE4" w:rsidP="00D44DE4">
      <w:pPr>
        <w:spacing w:line="280" w:lineRule="atLeast"/>
        <w:rPr>
          <w:rFonts w:cs="Arial"/>
        </w:rPr>
      </w:pPr>
      <w:r w:rsidRPr="009D2DC0">
        <w:rPr>
          <w:rFonts w:cs="Arial"/>
        </w:rPr>
        <w:t xml:space="preserve">tel. č.: </w:t>
      </w:r>
      <w:r w:rsidR="00B02B4B" w:rsidRPr="009D2DC0">
        <w:rPr>
          <w:rFonts w:cs="Arial"/>
          <w:szCs w:val="20"/>
        </w:rPr>
        <w:t>+420 545542615</w:t>
      </w:r>
    </w:p>
    <w:p w14:paraId="6884D3D0" w14:textId="2883D92F" w:rsidR="00D44DE4" w:rsidRPr="009D2DC0" w:rsidRDefault="00D44DE4" w:rsidP="00D44DE4">
      <w:pPr>
        <w:spacing w:line="280" w:lineRule="atLeast"/>
        <w:rPr>
          <w:rFonts w:cs="Arial"/>
          <w:bCs/>
          <w:szCs w:val="20"/>
        </w:rPr>
      </w:pPr>
      <w:r w:rsidRPr="009D2DC0">
        <w:rPr>
          <w:rFonts w:cs="Arial"/>
        </w:rPr>
        <w:t xml:space="preserve">email: </w:t>
      </w:r>
      <w:proofErr w:type="spellStart"/>
      <w:r w:rsidR="00B02B4B" w:rsidRPr="009D2DC0">
        <w:rPr>
          <w:rFonts w:cs="Arial"/>
          <w:szCs w:val="20"/>
        </w:rPr>
        <w:t>jitka</w:t>
      </w:r>
      <w:proofErr w:type="spellEnd"/>
      <w:r w:rsidR="00B02B4B" w:rsidRPr="009D2DC0">
        <w:rPr>
          <w:rFonts w:cs="Arial"/>
          <w:szCs w:val="20"/>
        </w:rPr>
        <w:t xml:space="preserve"> nováková@eon.cz</w:t>
      </w:r>
    </w:p>
    <w:p w14:paraId="4ABEBA30" w14:textId="77777777" w:rsidR="00D44DE4" w:rsidRPr="009D2DC0" w:rsidRDefault="00D44DE4" w:rsidP="00D44DE4">
      <w:pPr>
        <w:spacing w:line="280" w:lineRule="atLeast"/>
        <w:rPr>
          <w:rFonts w:cs="Arial"/>
          <w:bCs/>
          <w:szCs w:val="20"/>
        </w:rPr>
      </w:pPr>
    </w:p>
    <w:p w14:paraId="11F9A54C" w14:textId="652FA3E2" w:rsidR="00D44DE4" w:rsidRPr="009D2DC0" w:rsidRDefault="00D44DE4" w:rsidP="00D44DE4">
      <w:pPr>
        <w:spacing w:line="280" w:lineRule="atLeast"/>
        <w:rPr>
          <w:rFonts w:cs="Arial"/>
          <w:bCs/>
          <w:szCs w:val="20"/>
        </w:rPr>
      </w:pPr>
      <w:r w:rsidRPr="009D2DC0">
        <w:rPr>
          <w:rFonts w:cs="Arial"/>
          <w:bCs/>
          <w:szCs w:val="20"/>
        </w:rPr>
        <w:t xml:space="preserve">kontaktní osoba centrálního skladu České Budějovice: </w:t>
      </w:r>
      <w:r w:rsidR="00B02B4B" w:rsidRPr="009D2DC0">
        <w:rPr>
          <w:rFonts w:cs="Arial"/>
          <w:szCs w:val="20"/>
        </w:rPr>
        <w:t>Lenka Kubešová</w:t>
      </w:r>
    </w:p>
    <w:p w14:paraId="314710A1" w14:textId="003F6054" w:rsidR="00D44DE4" w:rsidRPr="009D2DC0" w:rsidRDefault="00D44DE4" w:rsidP="00D44DE4">
      <w:pPr>
        <w:spacing w:line="280" w:lineRule="atLeast"/>
        <w:rPr>
          <w:rFonts w:cs="Arial"/>
        </w:rPr>
      </w:pPr>
      <w:r w:rsidRPr="009D2DC0">
        <w:rPr>
          <w:rFonts w:cs="Arial"/>
          <w:bCs/>
          <w:szCs w:val="20"/>
        </w:rPr>
        <w:t xml:space="preserve">tel. č.: </w:t>
      </w:r>
      <w:r w:rsidR="00B02B4B" w:rsidRPr="009D2DC0">
        <w:rPr>
          <w:rFonts w:cs="Arial"/>
          <w:szCs w:val="20"/>
        </w:rPr>
        <w:t>+420 387865622</w:t>
      </w:r>
    </w:p>
    <w:p w14:paraId="0E55B6ED" w14:textId="2747ABBF" w:rsidR="00D44DE4" w:rsidRPr="009D2DC0" w:rsidRDefault="00D44DE4" w:rsidP="00D44DE4">
      <w:pPr>
        <w:spacing w:line="280" w:lineRule="atLeast"/>
        <w:rPr>
          <w:rFonts w:cs="Arial"/>
          <w:bCs/>
          <w:szCs w:val="20"/>
        </w:rPr>
      </w:pPr>
      <w:r w:rsidRPr="009D2DC0">
        <w:rPr>
          <w:rFonts w:cs="Arial"/>
        </w:rPr>
        <w:t xml:space="preserve">email: </w:t>
      </w:r>
      <w:r w:rsidR="00B02B4B" w:rsidRPr="009D2DC0">
        <w:rPr>
          <w:rFonts w:cs="Arial"/>
          <w:szCs w:val="20"/>
        </w:rPr>
        <w:t>lenka.kubesova@eon.cz</w:t>
      </w:r>
    </w:p>
    <w:p w14:paraId="5FFB9961" w14:textId="0F958B69" w:rsidR="00145F4C" w:rsidRPr="009D2DC0" w:rsidRDefault="00327D7B" w:rsidP="0065209F">
      <w:pPr>
        <w:tabs>
          <w:tab w:val="left" w:pos="2160"/>
        </w:tabs>
        <w:spacing w:line="280" w:lineRule="atLeast"/>
        <w:rPr>
          <w:rFonts w:cs="Arial"/>
          <w:b/>
          <w:bCs/>
          <w:szCs w:val="20"/>
        </w:rPr>
      </w:pPr>
      <w:r w:rsidRPr="009D2DC0">
        <w:rPr>
          <w:rFonts w:cs="Arial"/>
          <w:szCs w:val="20"/>
        </w:rPr>
        <w:tab/>
      </w:r>
    </w:p>
    <w:p w14:paraId="5FFB9962" w14:textId="056C43D9" w:rsidR="00327D7B" w:rsidRPr="009D2DC0" w:rsidRDefault="00327D7B" w:rsidP="00060B31">
      <w:pPr>
        <w:spacing w:line="280" w:lineRule="atLeast"/>
        <w:rPr>
          <w:rFonts w:cs="Arial"/>
          <w:szCs w:val="20"/>
        </w:rPr>
      </w:pPr>
      <w:r w:rsidRPr="009D2DC0">
        <w:rPr>
          <w:rFonts w:cs="Arial"/>
          <w:szCs w:val="20"/>
        </w:rPr>
        <w:t xml:space="preserve">(dále jen </w:t>
      </w:r>
      <w:r w:rsidRPr="009D2DC0">
        <w:rPr>
          <w:rFonts w:cs="Arial"/>
          <w:b/>
          <w:szCs w:val="20"/>
        </w:rPr>
        <w:t>”</w:t>
      </w:r>
      <w:r w:rsidR="00742A8A" w:rsidRPr="009D2DC0">
        <w:rPr>
          <w:rFonts w:cs="Arial"/>
          <w:b/>
          <w:szCs w:val="20"/>
        </w:rPr>
        <w:t>kupující</w:t>
      </w:r>
      <w:r w:rsidRPr="009D2DC0">
        <w:rPr>
          <w:rFonts w:cs="Arial"/>
          <w:b/>
          <w:szCs w:val="20"/>
        </w:rPr>
        <w:t>”</w:t>
      </w:r>
      <w:r w:rsidRPr="009D2DC0">
        <w:rPr>
          <w:rFonts w:cs="Arial"/>
          <w:szCs w:val="20"/>
        </w:rPr>
        <w:t>)</w:t>
      </w:r>
    </w:p>
    <w:p w14:paraId="5FFB9963" w14:textId="77777777" w:rsidR="00327D7B" w:rsidRPr="009D2DC0" w:rsidRDefault="00327D7B" w:rsidP="00060B31">
      <w:pPr>
        <w:spacing w:line="280" w:lineRule="atLeast"/>
        <w:rPr>
          <w:rFonts w:cs="Arial"/>
          <w:szCs w:val="20"/>
        </w:rPr>
      </w:pPr>
    </w:p>
    <w:p w14:paraId="5FFB9964" w14:textId="77777777" w:rsidR="00327D7B" w:rsidRPr="009D2DC0" w:rsidRDefault="00327D7B" w:rsidP="00060B31">
      <w:pPr>
        <w:spacing w:line="280" w:lineRule="atLeast"/>
        <w:rPr>
          <w:rFonts w:cs="Arial"/>
          <w:szCs w:val="20"/>
        </w:rPr>
      </w:pPr>
      <w:r w:rsidRPr="009D2DC0">
        <w:rPr>
          <w:rFonts w:cs="Arial"/>
          <w:szCs w:val="20"/>
        </w:rPr>
        <w:t>a</w:t>
      </w:r>
    </w:p>
    <w:p w14:paraId="5FFB9965" w14:textId="77777777" w:rsidR="00327D7B" w:rsidRPr="009D2DC0" w:rsidRDefault="00327D7B" w:rsidP="00060B31">
      <w:pPr>
        <w:spacing w:line="280" w:lineRule="atLeast"/>
        <w:rPr>
          <w:rFonts w:cs="Arial"/>
          <w:szCs w:val="20"/>
        </w:rPr>
      </w:pPr>
    </w:p>
    <w:p w14:paraId="5FFB9966" w14:textId="77777777" w:rsidR="00060B31" w:rsidRPr="009D2DC0" w:rsidRDefault="00742A8A" w:rsidP="00060B31">
      <w:pPr>
        <w:spacing w:line="280" w:lineRule="atLeast"/>
        <w:rPr>
          <w:rFonts w:cs="Arial"/>
          <w:b/>
          <w:szCs w:val="20"/>
        </w:rPr>
      </w:pPr>
      <w:r w:rsidRPr="009D2DC0">
        <w:rPr>
          <w:rFonts w:cs="Arial"/>
          <w:b/>
          <w:szCs w:val="20"/>
        </w:rPr>
        <w:t>Prodávající</w:t>
      </w:r>
      <w:r w:rsidR="00060B31" w:rsidRPr="009D2DC0">
        <w:rPr>
          <w:rFonts w:cs="Arial"/>
          <w:b/>
          <w:szCs w:val="20"/>
        </w:rPr>
        <w:t>:</w:t>
      </w:r>
    </w:p>
    <w:p w14:paraId="2905EA54" w14:textId="77777777" w:rsidR="00901738" w:rsidRPr="009D2DC0" w:rsidRDefault="00901738" w:rsidP="00901738">
      <w:pPr>
        <w:spacing w:line="280" w:lineRule="atLeast"/>
        <w:rPr>
          <w:rFonts w:cs="Arial"/>
          <w:b/>
          <w:szCs w:val="20"/>
          <w:highlight w:val="green"/>
        </w:rPr>
      </w:pPr>
      <w:r w:rsidRPr="009D2DC0">
        <w:rPr>
          <w:rStyle w:val="platne1"/>
          <w:rFonts w:cs="Arial"/>
          <w:b/>
          <w:szCs w:val="20"/>
          <w:highlight w:val="green"/>
        </w:rPr>
        <w:t>doplní účastník</w:t>
      </w:r>
    </w:p>
    <w:p w14:paraId="62FB50A3" w14:textId="77777777" w:rsidR="00901738" w:rsidRPr="009D2DC0" w:rsidRDefault="00901738" w:rsidP="00901738">
      <w:pPr>
        <w:spacing w:line="280" w:lineRule="atLeast"/>
        <w:jc w:val="both"/>
        <w:rPr>
          <w:rFonts w:cs="Arial"/>
          <w:szCs w:val="20"/>
        </w:rPr>
      </w:pPr>
      <w:r w:rsidRPr="009D2DC0">
        <w:rPr>
          <w:rFonts w:cs="Arial"/>
          <w:szCs w:val="20"/>
        </w:rPr>
        <w:tab/>
      </w:r>
    </w:p>
    <w:p w14:paraId="5E5158ED" w14:textId="77777777" w:rsidR="00901738" w:rsidRPr="009D2DC0" w:rsidRDefault="00901738" w:rsidP="00901738">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71CD6286" w14:textId="77777777" w:rsidR="00901738" w:rsidRPr="009D2DC0" w:rsidRDefault="00901738" w:rsidP="00901738">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6F499421" w14:textId="77777777" w:rsidR="00901738" w:rsidRPr="009D2DC0" w:rsidRDefault="00901738" w:rsidP="00901738">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74C4B417" w14:textId="77777777" w:rsidR="00901738" w:rsidRPr="009D2DC0" w:rsidRDefault="00901738" w:rsidP="00901738">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393DCB2B" w14:textId="77777777" w:rsidR="00901738" w:rsidRPr="009D2DC0" w:rsidRDefault="00901738" w:rsidP="00901738">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12A8115B" w14:textId="77777777" w:rsidR="00901738" w:rsidRPr="009D2DC0" w:rsidRDefault="00901738" w:rsidP="00901738">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54AE96A4" w14:textId="77777777" w:rsidR="00901738" w:rsidRPr="009D2DC0" w:rsidRDefault="00901738" w:rsidP="00901738">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48D5EF77" w14:textId="77777777" w:rsidR="00901738" w:rsidRPr="009D2DC0" w:rsidRDefault="00901738" w:rsidP="00901738">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5250728F" w14:textId="77777777" w:rsidR="00901738" w:rsidRPr="009D2DC0" w:rsidRDefault="00901738" w:rsidP="00901738">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7347B8FB" w14:textId="77777777" w:rsidR="00901738" w:rsidRPr="009D2DC0" w:rsidRDefault="00901738" w:rsidP="00901738">
      <w:pPr>
        <w:spacing w:line="280" w:lineRule="atLeast"/>
        <w:jc w:val="both"/>
        <w:rPr>
          <w:rFonts w:cs="Arial"/>
          <w:szCs w:val="20"/>
        </w:rPr>
      </w:pPr>
    </w:p>
    <w:p w14:paraId="219057A4" w14:textId="56748398" w:rsidR="00901738" w:rsidRPr="009D2DC0" w:rsidRDefault="00901738" w:rsidP="00901738">
      <w:pPr>
        <w:spacing w:after="120" w:line="280" w:lineRule="atLeast"/>
        <w:jc w:val="both"/>
        <w:rPr>
          <w:rFonts w:cs="Arial"/>
          <w:szCs w:val="20"/>
        </w:rPr>
      </w:pPr>
      <w:r w:rsidRPr="009D2DC0">
        <w:rPr>
          <w:rFonts w:cs="Arial"/>
          <w:szCs w:val="20"/>
        </w:rPr>
        <w:t xml:space="preserve">(dále jen </w:t>
      </w:r>
      <w:r w:rsidRPr="009D2DC0">
        <w:rPr>
          <w:rFonts w:cs="Arial"/>
          <w:b/>
          <w:szCs w:val="20"/>
        </w:rPr>
        <w:t>„prodávající č. 1“</w:t>
      </w:r>
      <w:r w:rsidR="00820E04" w:rsidRPr="009D2DC0">
        <w:rPr>
          <w:rFonts w:cs="Arial"/>
          <w:b/>
          <w:szCs w:val="20"/>
        </w:rPr>
        <w:t xml:space="preserve"> nebo</w:t>
      </w:r>
      <w:r w:rsidR="009A303A" w:rsidRPr="009D2DC0">
        <w:rPr>
          <w:rFonts w:cs="Arial"/>
          <w:b/>
          <w:szCs w:val="20"/>
        </w:rPr>
        <w:t xml:space="preserve"> „dodavatel“ nebo </w:t>
      </w:r>
      <w:r w:rsidR="00820E04" w:rsidRPr="009D2DC0">
        <w:rPr>
          <w:rFonts w:cs="Arial"/>
          <w:b/>
          <w:szCs w:val="20"/>
        </w:rPr>
        <w:t xml:space="preserve">„prodávající“ kdy je myšlen prodávající č. 1 </w:t>
      </w:r>
      <w:r w:rsidR="009040A5" w:rsidRPr="009D2DC0">
        <w:rPr>
          <w:rFonts w:cs="Arial"/>
          <w:b/>
          <w:szCs w:val="20"/>
        </w:rPr>
        <w:t>i</w:t>
      </w:r>
      <w:r w:rsidR="00820E04" w:rsidRPr="009D2DC0">
        <w:rPr>
          <w:rFonts w:cs="Arial"/>
          <w:b/>
          <w:szCs w:val="20"/>
        </w:rPr>
        <w:t xml:space="preserve"> prodávající č. 2</w:t>
      </w:r>
      <w:r w:rsidRPr="009D2DC0">
        <w:rPr>
          <w:rFonts w:cs="Arial"/>
          <w:szCs w:val="20"/>
        </w:rPr>
        <w:t>),</w:t>
      </w:r>
    </w:p>
    <w:p w14:paraId="79B0FF23" w14:textId="1638CA05" w:rsidR="00C925A0" w:rsidRPr="009D2DC0" w:rsidRDefault="00C925A0" w:rsidP="00901738">
      <w:pPr>
        <w:spacing w:after="120" w:line="280" w:lineRule="atLeast"/>
        <w:jc w:val="both"/>
        <w:rPr>
          <w:rFonts w:cs="Arial"/>
          <w:szCs w:val="20"/>
        </w:rPr>
      </w:pPr>
    </w:p>
    <w:p w14:paraId="397EFC21" w14:textId="77777777" w:rsidR="00901738" w:rsidRPr="009D2DC0" w:rsidRDefault="00901738" w:rsidP="00901738">
      <w:pPr>
        <w:spacing w:line="280" w:lineRule="atLeast"/>
        <w:rPr>
          <w:rFonts w:cs="Arial"/>
          <w:b/>
          <w:szCs w:val="20"/>
          <w:highlight w:val="green"/>
        </w:rPr>
      </w:pPr>
      <w:r w:rsidRPr="009D2DC0">
        <w:rPr>
          <w:rStyle w:val="platne1"/>
          <w:rFonts w:cs="Arial"/>
          <w:b/>
          <w:szCs w:val="20"/>
          <w:highlight w:val="green"/>
        </w:rPr>
        <w:lastRenderedPageBreak/>
        <w:t>doplní účastník</w:t>
      </w:r>
    </w:p>
    <w:p w14:paraId="579B57C0" w14:textId="77777777" w:rsidR="00901738" w:rsidRPr="009D2DC0" w:rsidRDefault="00901738" w:rsidP="00901738">
      <w:pPr>
        <w:spacing w:line="280" w:lineRule="atLeast"/>
        <w:jc w:val="both"/>
        <w:rPr>
          <w:rFonts w:cs="Arial"/>
          <w:szCs w:val="20"/>
        </w:rPr>
      </w:pPr>
      <w:r w:rsidRPr="009D2DC0">
        <w:rPr>
          <w:rFonts w:cs="Arial"/>
          <w:szCs w:val="20"/>
        </w:rPr>
        <w:tab/>
      </w:r>
    </w:p>
    <w:p w14:paraId="7D8251D0" w14:textId="77777777" w:rsidR="00901738" w:rsidRPr="009D2DC0" w:rsidRDefault="00901738" w:rsidP="00901738">
      <w:pPr>
        <w:spacing w:line="280" w:lineRule="atLeast"/>
        <w:rPr>
          <w:rFonts w:cs="Arial"/>
          <w:szCs w:val="20"/>
        </w:rPr>
      </w:pPr>
      <w:r w:rsidRPr="009D2DC0">
        <w:rPr>
          <w:rFonts w:cs="Arial"/>
          <w:szCs w:val="20"/>
        </w:rPr>
        <w:t xml:space="preserve">Se sídlem: </w:t>
      </w:r>
      <w:r w:rsidRPr="009D2DC0">
        <w:rPr>
          <w:rFonts w:cs="Arial"/>
          <w:szCs w:val="20"/>
          <w:highlight w:val="green"/>
        </w:rPr>
        <w:t>doplní účastník</w:t>
      </w:r>
    </w:p>
    <w:p w14:paraId="0B899C71" w14:textId="77777777" w:rsidR="00901738" w:rsidRPr="009D2DC0" w:rsidRDefault="00901738" w:rsidP="00901738">
      <w:pPr>
        <w:spacing w:line="280" w:lineRule="atLeast"/>
        <w:jc w:val="both"/>
        <w:rPr>
          <w:rFonts w:cs="Arial"/>
          <w:b/>
          <w:szCs w:val="20"/>
        </w:rPr>
      </w:pPr>
      <w:r w:rsidRPr="009D2DC0">
        <w:rPr>
          <w:rFonts w:cs="Arial"/>
          <w:szCs w:val="20"/>
        </w:rPr>
        <w:t xml:space="preserve">Zastoupená: </w:t>
      </w:r>
      <w:r w:rsidRPr="009D2DC0">
        <w:rPr>
          <w:rFonts w:cs="Arial"/>
          <w:szCs w:val="20"/>
          <w:highlight w:val="green"/>
        </w:rPr>
        <w:t>doplní účastník</w:t>
      </w:r>
    </w:p>
    <w:p w14:paraId="3943428A" w14:textId="77777777" w:rsidR="00901738" w:rsidRPr="009D2DC0" w:rsidRDefault="00901738" w:rsidP="00901738">
      <w:pPr>
        <w:spacing w:line="280" w:lineRule="atLeast"/>
        <w:rPr>
          <w:rFonts w:cs="Arial"/>
          <w:szCs w:val="20"/>
        </w:rPr>
      </w:pPr>
      <w:r w:rsidRPr="009D2DC0">
        <w:rPr>
          <w:rFonts w:cs="Arial"/>
          <w:szCs w:val="20"/>
        </w:rPr>
        <w:t xml:space="preserve">IČO: </w:t>
      </w:r>
      <w:r w:rsidRPr="009D2DC0">
        <w:rPr>
          <w:rFonts w:cs="Arial"/>
          <w:szCs w:val="20"/>
          <w:highlight w:val="green"/>
        </w:rPr>
        <w:t>doplní účastník</w:t>
      </w:r>
    </w:p>
    <w:p w14:paraId="645C7768" w14:textId="77777777" w:rsidR="00901738" w:rsidRPr="009D2DC0" w:rsidRDefault="00901738" w:rsidP="00901738">
      <w:pPr>
        <w:spacing w:line="280" w:lineRule="atLeast"/>
        <w:rPr>
          <w:rFonts w:cs="Arial"/>
          <w:szCs w:val="20"/>
        </w:rPr>
      </w:pPr>
      <w:r w:rsidRPr="009D2DC0">
        <w:rPr>
          <w:rFonts w:cs="Arial"/>
          <w:szCs w:val="20"/>
        </w:rPr>
        <w:t xml:space="preserve">DIČ: </w:t>
      </w:r>
      <w:r w:rsidRPr="009D2DC0">
        <w:rPr>
          <w:rFonts w:cs="Arial"/>
          <w:szCs w:val="20"/>
          <w:highlight w:val="green"/>
        </w:rPr>
        <w:t>doplní účastník</w:t>
      </w:r>
    </w:p>
    <w:p w14:paraId="4A5DB15D" w14:textId="77777777" w:rsidR="00901738" w:rsidRPr="009D2DC0" w:rsidRDefault="00901738" w:rsidP="00901738">
      <w:pPr>
        <w:spacing w:line="280" w:lineRule="atLeast"/>
        <w:rPr>
          <w:rFonts w:cs="Arial"/>
          <w:szCs w:val="20"/>
        </w:rPr>
      </w:pPr>
      <w:r w:rsidRPr="009D2DC0">
        <w:rPr>
          <w:rFonts w:cs="Arial"/>
          <w:szCs w:val="20"/>
        </w:rPr>
        <w:t xml:space="preserve">Zapsána v obchodním rejstříku vedeném </w:t>
      </w:r>
      <w:r w:rsidRPr="009D2DC0">
        <w:rPr>
          <w:rFonts w:cs="Arial"/>
          <w:szCs w:val="20"/>
          <w:highlight w:val="green"/>
        </w:rPr>
        <w:t>doplní účastník</w:t>
      </w:r>
      <w:r w:rsidRPr="009D2DC0">
        <w:rPr>
          <w:rFonts w:cs="Arial"/>
          <w:szCs w:val="20"/>
        </w:rPr>
        <w:t xml:space="preserve">, oddíl </w:t>
      </w:r>
      <w:r w:rsidRPr="009D2DC0">
        <w:rPr>
          <w:rFonts w:cs="Arial"/>
          <w:szCs w:val="20"/>
          <w:highlight w:val="green"/>
        </w:rPr>
        <w:t>doplní účastník</w:t>
      </w:r>
      <w:r w:rsidRPr="009D2DC0">
        <w:rPr>
          <w:rFonts w:cs="Arial"/>
          <w:szCs w:val="20"/>
        </w:rPr>
        <w:t xml:space="preserve">, vložka </w:t>
      </w:r>
      <w:r w:rsidRPr="009D2DC0">
        <w:rPr>
          <w:rFonts w:cs="Arial"/>
          <w:szCs w:val="20"/>
          <w:highlight w:val="green"/>
        </w:rPr>
        <w:t>doplní účastník</w:t>
      </w:r>
    </w:p>
    <w:p w14:paraId="076A1BCC" w14:textId="77777777" w:rsidR="00901738" w:rsidRPr="009D2DC0" w:rsidRDefault="00901738" w:rsidP="00901738">
      <w:pPr>
        <w:spacing w:line="280" w:lineRule="atLeast"/>
        <w:jc w:val="both"/>
        <w:rPr>
          <w:rFonts w:cs="Arial"/>
          <w:szCs w:val="20"/>
        </w:rPr>
      </w:pPr>
      <w:proofErr w:type="spellStart"/>
      <w:r w:rsidRPr="009D2DC0">
        <w:rPr>
          <w:rFonts w:cs="Arial"/>
          <w:szCs w:val="20"/>
        </w:rPr>
        <w:t>č.ú</w:t>
      </w:r>
      <w:proofErr w:type="spellEnd"/>
      <w:r w:rsidRPr="009D2DC0">
        <w:rPr>
          <w:rFonts w:cs="Arial"/>
          <w:szCs w:val="20"/>
        </w:rPr>
        <w:t xml:space="preserve">.: </w:t>
      </w:r>
      <w:r w:rsidRPr="009D2DC0">
        <w:rPr>
          <w:rFonts w:cs="Arial"/>
          <w:szCs w:val="20"/>
          <w:highlight w:val="green"/>
        </w:rPr>
        <w:t>doplní účastník</w:t>
      </w:r>
    </w:p>
    <w:p w14:paraId="0CB920E0" w14:textId="77777777" w:rsidR="00901738" w:rsidRPr="009D2DC0" w:rsidRDefault="00901738" w:rsidP="00901738">
      <w:pPr>
        <w:spacing w:line="280" w:lineRule="atLeast"/>
        <w:jc w:val="both"/>
        <w:rPr>
          <w:rFonts w:cs="Arial"/>
          <w:szCs w:val="20"/>
        </w:rPr>
      </w:pPr>
      <w:r w:rsidRPr="009D2DC0">
        <w:rPr>
          <w:rFonts w:cs="Arial"/>
          <w:szCs w:val="20"/>
        </w:rPr>
        <w:t xml:space="preserve">kontaktní osoba: </w:t>
      </w:r>
      <w:r w:rsidRPr="009D2DC0">
        <w:rPr>
          <w:rFonts w:cs="Arial"/>
          <w:szCs w:val="20"/>
          <w:highlight w:val="green"/>
        </w:rPr>
        <w:t>doplní účastník</w:t>
      </w:r>
    </w:p>
    <w:p w14:paraId="352EFAF5" w14:textId="77777777" w:rsidR="00901738" w:rsidRPr="009D2DC0" w:rsidRDefault="00901738" w:rsidP="00901738">
      <w:pPr>
        <w:spacing w:line="280" w:lineRule="atLeast"/>
        <w:jc w:val="both"/>
        <w:rPr>
          <w:rFonts w:cs="Arial"/>
          <w:szCs w:val="20"/>
        </w:rPr>
      </w:pPr>
      <w:r w:rsidRPr="009D2DC0">
        <w:rPr>
          <w:rFonts w:cs="Arial"/>
          <w:szCs w:val="20"/>
        </w:rPr>
        <w:t xml:space="preserve">tel. č.: +420 </w:t>
      </w:r>
      <w:r w:rsidRPr="009D2DC0">
        <w:rPr>
          <w:rFonts w:cs="Arial"/>
          <w:szCs w:val="20"/>
          <w:highlight w:val="green"/>
        </w:rPr>
        <w:t>doplní účastník</w:t>
      </w:r>
    </w:p>
    <w:p w14:paraId="665E4AB7" w14:textId="77777777" w:rsidR="00901738" w:rsidRPr="009D2DC0" w:rsidRDefault="00901738" w:rsidP="00901738">
      <w:pPr>
        <w:spacing w:line="280" w:lineRule="atLeast"/>
        <w:jc w:val="both"/>
        <w:rPr>
          <w:rFonts w:cs="Arial"/>
          <w:szCs w:val="20"/>
        </w:rPr>
      </w:pPr>
      <w:r w:rsidRPr="009D2DC0">
        <w:rPr>
          <w:rFonts w:cs="Arial"/>
          <w:szCs w:val="20"/>
        </w:rPr>
        <w:t xml:space="preserve">email: </w:t>
      </w:r>
      <w:r w:rsidRPr="009D2DC0">
        <w:rPr>
          <w:rFonts w:cs="Arial"/>
          <w:szCs w:val="20"/>
          <w:highlight w:val="green"/>
        </w:rPr>
        <w:t>doplní účastník</w:t>
      </w:r>
    </w:p>
    <w:p w14:paraId="4A6533C9" w14:textId="77777777" w:rsidR="00901738" w:rsidRPr="009D2DC0" w:rsidRDefault="00901738" w:rsidP="00901738">
      <w:pPr>
        <w:spacing w:line="280" w:lineRule="atLeast"/>
        <w:jc w:val="both"/>
        <w:rPr>
          <w:rFonts w:cs="Arial"/>
          <w:szCs w:val="20"/>
        </w:rPr>
      </w:pPr>
    </w:p>
    <w:p w14:paraId="27806FAD" w14:textId="640B6FBE" w:rsidR="00901738" w:rsidRPr="009D2DC0" w:rsidRDefault="00901738" w:rsidP="00901738">
      <w:pPr>
        <w:spacing w:after="120" w:line="280" w:lineRule="atLeast"/>
        <w:jc w:val="both"/>
        <w:rPr>
          <w:rFonts w:cs="Arial"/>
          <w:szCs w:val="20"/>
        </w:rPr>
      </w:pPr>
      <w:r w:rsidRPr="009D2DC0">
        <w:rPr>
          <w:rFonts w:cs="Arial"/>
          <w:szCs w:val="20"/>
        </w:rPr>
        <w:t xml:space="preserve">(dále jen </w:t>
      </w:r>
      <w:r w:rsidRPr="009D2DC0">
        <w:rPr>
          <w:rFonts w:cs="Arial"/>
          <w:b/>
          <w:szCs w:val="20"/>
        </w:rPr>
        <w:t>„prodávající č. 2“</w:t>
      </w:r>
      <w:r w:rsidR="00820E04" w:rsidRPr="009D2DC0">
        <w:rPr>
          <w:rFonts w:cs="Arial"/>
          <w:b/>
          <w:szCs w:val="20"/>
        </w:rPr>
        <w:t xml:space="preserve"> </w:t>
      </w:r>
      <w:r w:rsidR="009A303A" w:rsidRPr="009D2DC0">
        <w:rPr>
          <w:rFonts w:cs="Arial"/>
          <w:b/>
          <w:szCs w:val="20"/>
        </w:rPr>
        <w:t xml:space="preserve">nebo „dodavatel“ </w:t>
      </w:r>
      <w:r w:rsidR="00820E04" w:rsidRPr="009D2DC0">
        <w:rPr>
          <w:rFonts w:cs="Arial"/>
          <w:b/>
          <w:szCs w:val="20"/>
        </w:rPr>
        <w:t xml:space="preserve">nebo „prodávající“ kdy je myšlen prodávající č. 1 </w:t>
      </w:r>
      <w:r w:rsidR="00701AF1" w:rsidRPr="009D2DC0">
        <w:rPr>
          <w:rFonts w:cs="Arial"/>
          <w:b/>
          <w:szCs w:val="20"/>
        </w:rPr>
        <w:t xml:space="preserve">i </w:t>
      </w:r>
      <w:r w:rsidR="00820E04" w:rsidRPr="009D2DC0">
        <w:rPr>
          <w:rFonts w:cs="Arial"/>
          <w:b/>
          <w:szCs w:val="20"/>
        </w:rPr>
        <w:t>prodávající č. 2</w:t>
      </w:r>
      <w:r w:rsidRPr="009D2DC0">
        <w:rPr>
          <w:rFonts w:cs="Arial"/>
          <w:szCs w:val="20"/>
        </w:rPr>
        <w:t>),</w:t>
      </w:r>
    </w:p>
    <w:p w14:paraId="3DFEE496" w14:textId="1C7A4384" w:rsidR="00820E04" w:rsidRPr="009D2DC0" w:rsidRDefault="00820E04" w:rsidP="00901738">
      <w:pPr>
        <w:spacing w:after="120" w:line="280" w:lineRule="atLeast"/>
        <w:jc w:val="both"/>
        <w:rPr>
          <w:rFonts w:cs="Arial"/>
          <w:szCs w:val="20"/>
        </w:rPr>
      </w:pPr>
    </w:p>
    <w:p w14:paraId="5FFB9974" w14:textId="77777777" w:rsidR="00327D7B" w:rsidRPr="009D2DC0" w:rsidRDefault="00327D7B" w:rsidP="00060B31">
      <w:pPr>
        <w:spacing w:line="280" w:lineRule="atLeast"/>
        <w:jc w:val="both"/>
        <w:rPr>
          <w:rFonts w:cs="Arial"/>
          <w:szCs w:val="22"/>
        </w:rPr>
      </w:pPr>
    </w:p>
    <w:p w14:paraId="5FFB9975" w14:textId="10603512" w:rsidR="007542F5" w:rsidRPr="009D2DC0" w:rsidRDefault="007542F5" w:rsidP="00060B31">
      <w:pPr>
        <w:pStyle w:val="Zkladntext21"/>
        <w:spacing w:line="280" w:lineRule="atLeast"/>
        <w:ind w:left="0" w:firstLine="0"/>
        <w:jc w:val="both"/>
        <w:rPr>
          <w:rFonts w:ascii="Arial" w:hAnsi="Arial" w:cs="Arial"/>
          <w:sz w:val="20"/>
        </w:rPr>
      </w:pPr>
      <w:r w:rsidRPr="009D2DC0">
        <w:rPr>
          <w:rFonts w:ascii="Arial" w:hAnsi="Arial" w:cs="Arial"/>
          <w:sz w:val="20"/>
        </w:rPr>
        <w:t xml:space="preserve">uzavřely níže uvedeného dne, měsíce a roku v souladu s ustanovením </w:t>
      </w:r>
      <w:r w:rsidR="00EA3054" w:rsidRPr="009D2DC0">
        <w:rPr>
          <w:rFonts w:ascii="Arial" w:hAnsi="Arial" w:cs="Arial"/>
          <w:sz w:val="20"/>
        </w:rPr>
        <w:t xml:space="preserve">§ </w:t>
      </w:r>
      <w:r w:rsidR="000E5740" w:rsidRPr="009D2DC0">
        <w:rPr>
          <w:rFonts w:ascii="Arial" w:hAnsi="Arial" w:cs="Arial"/>
          <w:sz w:val="20"/>
        </w:rPr>
        <w:t>1746 odst. 2</w:t>
      </w:r>
      <w:r w:rsidRPr="009D2DC0">
        <w:rPr>
          <w:rFonts w:ascii="Arial" w:hAnsi="Arial" w:cs="Arial"/>
          <w:sz w:val="20"/>
        </w:rPr>
        <w:t xml:space="preserve"> </w:t>
      </w:r>
      <w:r w:rsidR="00DA3986" w:rsidRPr="009D2DC0">
        <w:rPr>
          <w:rFonts w:ascii="Arial" w:hAnsi="Arial" w:cs="Arial"/>
          <w:sz w:val="20"/>
        </w:rPr>
        <w:t xml:space="preserve">zák. </w:t>
      </w:r>
      <w:r w:rsidRPr="009D2DC0">
        <w:rPr>
          <w:rFonts w:ascii="Arial" w:hAnsi="Arial" w:cs="Arial"/>
          <w:sz w:val="20"/>
        </w:rPr>
        <w:t xml:space="preserve">č. 89/2012 Sb., občanského zákoníku (dále </w:t>
      </w:r>
      <w:r w:rsidR="00012AE9" w:rsidRPr="009D2DC0">
        <w:rPr>
          <w:rFonts w:ascii="Arial" w:hAnsi="Arial" w:cs="Arial"/>
          <w:sz w:val="20"/>
        </w:rPr>
        <w:t>jen</w:t>
      </w:r>
      <w:r w:rsidRPr="009D2DC0">
        <w:rPr>
          <w:rFonts w:ascii="Arial" w:hAnsi="Arial" w:cs="Arial"/>
          <w:sz w:val="20"/>
        </w:rPr>
        <w:t xml:space="preserve"> </w:t>
      </w:r>
      <w:r w:rsidRPr="009D2DC0">
        <w:rPr>
          <w:rFonts w:ascii="Arial" w:hAnsi="Arial" w:cs="Arial"/>
          <w:b/>
          <w:sz w:val="20"/>
        </w:rPr>
        <w:t>„</w:t>
      </w:r>
      <w:r w:rsidR="00C30DAA" w:rsidRPr="009D2DC0">
        <w:rPr>
          <w:rFonts w:ascii="Arial" w:hAnsi="Arial" w:cs="Arial"/>
          <w:b/>
          <w:sz w:val="20"/>
        </w:rPr>
        <w:t>občanský zákoník</w:t>
      </w:r>
      <w:r w:rsidRPr="009D2DC0">
        <w:rPr>
          <w:rFonts w:ascii="Arial" w:hAnsi="Arial" w:cs="Arial"/>
          <w:b/>
          <w:sz w:val="20"/>
        </w:rPr>
        <w:t>“</w:t>
      </w:r>
      <w:r w:rsidRPr="009D2DC0">
        <w:rPr>
          <w:rFonts w:ascii="Arial" w:hAnsi="Arial" w:cs="Arial"/>
          <w:sz w:val="20"/>
        </w:rPr>
        <w:t>)</w:t>
      </w:r>
      <w:r w:rsidR="005F5686" w:rsidRPr="009D2DC0">
        <w:rPr>
          <w:rFonts w:ascii="Arial" w:hAnsi="Arial" w:cs="Arial"/>
          <w:sz w:val="20"/>
        </w:rPr>
        <w:t>,</w:t>
      </w:r>
      <w:r w:rsidRPr="009D2DC0">
        <w:rPr>
          <w:rFonts w:ascii="Arial" w:hAnsi="Arial" w:cs="Arial"/>
          <w:sz w:val="20"/>
        </w:rPr>
        <w:t xml:space="preserve"> v návaznosti na zákon č. 13</w:t>
      </w:r>
      <w:r w:rsidR="008C6E5A" w:rsidRPr="009D2DC0">
        <w:rPr>
          <w:rFonts w:ascii="Arial" w:hAnsi="Arial" w:cs="Arial"/>
          <w:sz w:val="20"/>
        </w:rPr>
        <w:t>4</w:t>
      </w:r>
      <w:r w:rsidRPr="009D2DC0">
        <w:rPr>
          <w:rFonts w:ascii="Arial" w:hAnsi="Arial" w:cs="Arial"/>
          <w:sz w:val="20"/>
        </w:rPr>
        <w:t>/20</w:t>
      </w:r>
      <w:r w:rsidR="008C6E5A" w:rsidRPr="009D2DC0">
        <w:rPr>
          <w:rFonts w:ascii="Arial" w:hAnsi="Arial" w:cs="Arial"/>
          <w:sz w:val="20"/>
        </w:rPr>
        <w:t>1</w:t>
      </w:r>
      <w:r w:rsidRPr="009D2DC0">
        <w:rPr>
          <w:rFonts w:ascii="Arial" w:hAnsi="Arial" w:cs="Arial"/>
          <w:sz w:val="20"/>
        </w:rPr>
        <w:t>6 Sb., o </w:t>
      </w:r>
      <w:r w:rsidR="008C6E5A" w:rsidRPr="009D2DC0">
        <w:rPr>
          <w:rFonts w:ascii="Arial" w:hAnsi="Arial" w:cs="Arial"/>
          <w:sz w:val="20"/>
        </w:rPr>
        <w:t xml:space="preserve">zadávání </w:t>
      </w:r>
      <w:r w:rsidRPr="009D2DC0">
        <w:rPr>
          <w:rFonts w:ascii="Arial" w:hAnsi="Arial" w:cs="Arial"/>
          <w:sz w:val="20"/>
        </w:rPr>
        <w:t>veřejných zakáz</w:t>
      </w:r>
      <w:r w:rsidR="008C6E5A" w:rsidRPr="009D2DC0">
        <w:rPr>
          <w:rFonts w:ascii="Arial" w:hAnsi="Arial" w:cs="Arial"/>
          <w:sz w:val="20"/>
        </w:rPr>
        <w:t>e</w:t>
      </w:r>
      <w:r w:rsidRPr="009D2DC0">
        <w:rPr>
          <w:rFonts w:ascii="Arial" w:hAnsi="Arial" w:cs="Arial"/>
          <w:sz w:val="20"/>
        </w:rPr>
        <w:t xml:space="preserve">k, ve znění pozdějších předpisů (dále </w:t>
      </w:r>
      <w:r w:rsidR="00012AE9" w:rsidRPr="009D2DC0">
        <w:rPr>
          <w:rFonts w:ascii="Arial" w:hAnsi="Arial" w:cs="Arial"/>
          <w:sz w:val="20"/>
        </w:rPr>
        <w:t>jen</w:t>
      </w:r>
      <w:r w:rsidRPr="009D2DC0">
        <w:rPr>
          <w:rFonts w:ascii="Arial" w:hAnsi="Arial" w:cs="Arial"/>
          <w:sz w:val="20"/>
        </w:rPr>
        <w:t xml:space="preserve"> </w:t>
      </w:r>
      <w:r w:rsidRPr="009D2DC0">
        <w:rPr>
          <w:rFonts w:ascii="Arial" w:hAnsi="Arial" w:cs="Arial"/>
          <w:b/>
          <w:sz w:val="20"/>
        </w:rPr>
        <w:t>„Z</w:t>
      </w:r>
      <w:r w:rsidR="008C6E5A" w:rsidRPr="009D2DC0">
        <w:rPr>
          <w:rFonts w:ascii="Arial" w:hAnsi="Arial" w:cs="Arial"/>
          <w:b/>
          <w:sz w:val="20"/>
        </w:rPr>
        <w:t>Z</w:t>
      </w:r>
      <w:r w:rsidRPr="009D2DC0">
        <w:rPr>
          <w:rFonts w:ascii="Arial" w:hAnsi="Arial" w:cs="Arial"/>
          <w:b/>
          <w:sz w:val="20"/>
        </w:rPr>
        <w:t>VZ“</w:t>
      </w:r>
      <w:r w:rsidRPr="009D2DC0">
        <w:rPr>
          <w:rFonts w:ascii="Arial" w:hAnsi="Arial" w:cs="Arial"/>
          <w:sz w:val="20"/>
        </w:rPr>
        <w:t>),</w:t>
      </w:r>
      <w:r w:rsidR="00B30672" w:rsidRPr="009D2DC0">
        <w:rPr>
          <w:rFonts w:ascii="Arial" w:hAnsi="Arial" w:cs="Arial"/>
          <w:sz w:val="20"/>
        </w:rPr>
        <w:t xml:space="preserve"> tuto </w:t>
      </w:r>
      <w:r w:rsidR="00C5689D" w:rsidRPr="009D2DC0">
        <w:rPr>
          <w:rFonts w:ascii="Arial" w:hAnsi="Arial" w:cs="Arial"/>
          <w:sz w:val="20"/>
        </w:rPr>
        <w:t>smlouvu</w:t>
      </w:r>
      <w:r w:rsidR="00B30672" w:rsidRPr="009D2DC0">
        <w:rPr>
          <w:rFonts w:ascii="Arial" w:hAnsi="Arial" w:cs="Arial"/>
          <w:sz w:val="20"/>
        </w:rPr>
        <w:t xml:space="preserve">: </w:t>
      </w:r>
    </w:p>
    <w:p w14:paraId="5FFB9976" w14:textId="77777777" w:rsidR="00327D7B" w:rsidRPr="009D2DC0" w:rsidRDefault="00327D7B" w:rsidP="00060B31">
      <w:pPr>
        <w:spacing w:line="280" w:lineRule="atLeast"/>
        <w:jc w:val="center"/>
        <w:rPr>
          <w:rFonts w:cs="Arial"/>
          <w:b/>
          <w:sz w:val="24"/>
        </w:rPr>
      </w:pPr>
    </w:p>
    <w:p w14:paraId="5FFB9977" w14:textId="77777777" w:rsidR="00327D7B" w:rsidRPr="009D2DC0" w:rsidRDefault="00327D7B" w:rsidP="00060B31">
      <w:pPr>
        <w:spacing w:line="280" w:lineRule="atLeast"/>
        <w:jc w:val="center"/>
        <w:rPr>
          <w:rFonts w:cs="Arial"/>
          <w:b/>
          <w:szCs w:val="20"/>
        </w:rPr>
      </w:pPr>
      <w:r w:rsidRPr="009D2DC0">
        <w:rPr>
          <w:rFonts w:cs="Arial"/>
          <w:b/>
          <w:szCs w:val="20"/>
        </w:rPr>
        <w:t>Preambule</w:t>
      </w:r>
    </w:p>
    <w:p w14:paraId="6046FEAF" w14:textId="3A4B2D10" w:rsidR="006B20D9" w:rsidRPr="009D2DC0" w:rsidRDefault="006B20D9" w:rsidP="006B20D9">
      <w:pPr>
        <w:spacing w:line="280" w:lineRule="atLeast"/>
        <w:rPr>
          <w:rFonts w:cs="Arial"/>
          <w:b/>
          <w:szCs w:val="20"/>
        </w:rPr>
      </w:pPr>
    </w:p>
    <w:p w14:paraId="76415837" w14:textId="733CA7C5" w:rsidR="009F4589" w:rsidRPr="009D2DC0" w:rsidRDefault="009F4589" w:rsidP="009F4589">
      <w:pPr>
        <w:pStyle w:val="Bezmezer"/>
        <w:tabs>
          <w:tab w:val="num" w:pos="1440"/>
        </w:tabs>
        <w:spacing w:line="280" w:lineRule="atLeast"/>
        <w:jc w:val="both"/>
        <w:rPr>
          <w:rFonts w:ascii="Arial" w:hAnsi="Arial" w:cs="Arial"/>
          <w:sz w:val="20"/>
          <w:szCs w:val="20"/>
        </w:rPr>
      </w:pPr>
      <w:r w:rsidRPr="009D2DC0">
        <w:rPr>
          <w:rFonts w:ascii="Arial" w:hAnsi="Arial" w:cs="Arial"/>
          <w:sz w:val="20"/>
          <w:szCs w:val="20"/>
        </w:rPr>
        <w:t xml:space="preserve">Podkladem pro uzavření této smlouvy je nabídka prodávajícího č. 1 ze dne </w:t>
      </w:r>
      <w:r w:rsidRPr="009D2DC0">
        <w:rPr>
          <w:rFonts w:ascii="Arial" w:hAnsi="Arial" w:cs="Arial"/>
          <w:sz w:val="20"/>
          <w:szCs w:val="20"/>
          <w:highlight w:val="yellow"/>
        </w:rPr>
        <w:t>doplní zadavatel</w:t>
      </w:r>
      <w:r w:rsidRPr="009D2DC0">
        <w:rPr>
          <w:rFonts w:ascii="Arial" w:hAnsi="Arial" w:cs="Arial"/>
          <w:sz w:val="20"/>
          <w:szCs w:val="20"/>
        </w:rPr>
        <w:t xml:space="preserve"> a nabídka prodávajícího č. 2 ze dne </w:t>
      </w:r>
      <w:r w:rsidRPr="009D2DC0">
        <w:rPr>
          <w:rFonts w:ascii="Arial" w:hAnsi="Arial" w:cs="Arial"/>
          <w:sz w:val="20"/>
          <w:szCs w:val="20"/>
          <w:highlight w:val="yellow"/>
        </w:rPr>
        <w:t>doplní zadavatel</w:t>
      </w:r>
      <w:r w:rsidRPr="009D2DC0">
        <w:rPr>
          <w:rFonts w:ascii="Arial" w:hAnsi="Arial" w:cs="Arial"/>
          <w:sz w:val="20"/>
          <w:szCs w:val="20"/>
        </w:rPr>
        <w:t>, podaná ve veřejné zakázce nazvané „</w:t>
      </w:r>
      <w:r w:rsidR="00110C42" w:rsidRPr="009D2DC0">
        <w:rPr>
          <w:rFonts w:ascii="Arial" w:hAnsi="Arial" w:cs="Arial"/>
          <w:b/>
          <w:bCs/>
          <w:iCs/>
          <w:sz w:val="20"/>
          <w:szCs w:val="20"/>
        </w:rPr>
        <w:t>Izolátory pro venkovní vedení</w:t>
      </w:r>
      <w:r w:rsidR="001C47D5" w:rsidRPr="009D2DC0">
        <w:rPr>
          <w:rFonts w:ascii="Arial" w:hAnsi="Arial" w:cs="Arial"/>
          <w:b/>
          <w:bCs/>
          <w:iCs/>
          <w:sz w:val="20"/>
          <w:szCs w:val="20"/>
        </w:rPr>
        <w:t xml:space="preserve"> VVN</w:t>
      </w:r>
      <w:r w:rsidR="00CB3D67" w:rsidRPr="009D2DC0">
        <w:rPr>
          <w:rFonts w:ascii="Arial" w:hAnsi="Arial" w:cs="Arial"/>
          <w:b/>
          <w:bCs/>
          <w:iCs/>
          <w:sz w:val="20"/>
          <w:szCs w:val="20"/>
        </w:rPr>
        <w:t xml:space="preserve"> II</w:t>
      </w:r>
      <w:r w:rsidRPr="009D2DC0">
        <w:rPr>
          <w:rFonts w:ascii="Arial" w:hAnsi="Arial" w:cs="Arial"/>
          <w:bCs/>
          <w:iCs/>
          <w:sz w:val="20"/>
          <w:szCs w:val="20"/>
        </w:rPr>
        <w:t xml:space="preserve">“ </w:t>
      </w:r>
      <w:r w:rsidRPr="009D2DC0">
        <w:rPr>
          <w:rFonts w:ascii="Arial" w:hAnsi="Arial" w:cs="Arial"/>
          <w:sz w:val="20"/>
          <w:szCs w:val="20"/>
        </w:rPr>
        <w:t>(dále jen „</w:t>
      </w:r>
      <w:r w:rsidRPr="009D2DC0">
        <w:rPr>
          <w:rFonts w:ascii="Arial" w:hAnsi="Arial" w:cs="Arial"/>
          <w:b/>
          <w:sz w:val="20"/>
          <w:szCs w:val="20"/>
        </w:rPr>
        <w:t>veřejná zakázka</w:t>
      </w:r>
      <w:r w:rsidRPr="009D2DC0">
        <w:rPr>
          <w:rFonts w:ascii="Arial" w:hAnsi="Arial" w:cs="Arial"/>
          <w:sz w:val="20"/>
          <w:szCs w:val="20"/>
        </w:rPr>
        <w:t>“), zadávané kupujícím v souladu se ZZVZ, a zadávací dokumentace kupujícího pro veřejnou zakázku (dále jen „</w:t>
      </w:r>
      <w:r w:rsidRPr="009D2DC0">
        <w:rPr>
          <w:rFonts w:ascii="Arial" w:hAnsi="Arial" w:cs="Arial"/>
          <w:b/>
          <w:sz w:val="20"/>
          <w:szCs w:val="20"/>
        </w:rPr>
        <w:t>zadávací dokumentace</w:t>
      </w:r>
      <w:r w:rsidRPr="009D2DC0">
        <w:rPr>
          <w:rFonts w:ascii="Arial" w:hAnsi="Arial" w:cs="Arial"/>
          <w:sz w:val="20"/>
          <w:szCs w:val="20"/>
        </w:rPr>
        <w:t>“).</w:t>
      </w:r>
    </w:p>
    <w:p w14:paraId="5FFB997A" w14:textId="7AD6B678" w:rsidR="00060B31" w:rsidRDefault="00060B31" w:rsidP="00060B31">
      <w:pPr>
        <w:pStyle w:val="Bezmezer"/>
        <w:tabs>
          <w:tab w:val="num" w:pos="1440"/>
        </w:tabs>
        <w:spacing w:line="280" w:lineRule="atLeast"/>
        <w:jc w:val="both"/>
        <w:rPr>
          <w:rFonts w:ascii="Arial" w:hAnsi="Arial" w:cs="Arial"/>
          <w:sz w:val="20"/>
          <w:szCs w:val="20"/>
        </w:rPr>
      </w:pPr>
    </w:p>
    <w:p w14:paraId="1A2311DB" w14:textId="77777777" w:rsidR="009D2DC0" w:rsidRPr="009D2DC0" w:rsidRDefault="009D2DC0" w:rsidP="00060B31">
      <w:pPr>
        <w:pStyle w:val="Bezmezer"/>
        <w:tabs>
          <w:tab w:val="num" w:pos="1440"/>
        </w:tabs>
        <w:spacing w:line="280" w:lineRule="atLeast"/>
        <w:jc w:val="both"/>
        <w:rPr>
          <w:rFonts w:ascii="Arial" w:hAnsi="Arial" w:cs="Arial"/>
          <w:sz w:val="20"/>
          <w:szCs w:val="20"/>
        </w:rPr>
      </w:pPr>
    </w:p>
    <w:p w14:paraId="27BE6355" w14:textId="77777777" w:rsidR="00B02B4B" w:rsidRPr="009D2DC0" w:rsidRDefault="00B02B4B" w:rsidP="00B02B4B">
      <w:pPr>
        <w:spacing w:line="280" w:lineRule="atLeast"/>
        <w:jc w:val="center"/>
        <w:rPr>
          <w:rFonts w:cs="Arial"/>
          <w:b/>
          <w:szCs w:val="20"/>
        </w:rPr>
      </w:pPr>
      <w:r w:rsidRPr="009D2DC0">
        <w:rPr>
          <w:rFonts w:cs="Arial"/>
          <w:b/>
          <w:szCs w:val="20"/>
        </w:rPr>
        <w:t>I.</w:t>
      </w:r>
    </w:p>
    <w:p w14:paraId="4DF57238" w14:textId="77777777" w:rsidR="00B02B4B" w:rsidRPr="009D2DC0" w:rsidRDefault="00B02B4B" w:rsidP="00B02B4B">
      <w:pPr>
        <w:spacing w:line="280" w:lineRule="atLeast"/>
        <w:jc w:val="center"/>
        <w:rPr>
          <w:rFonts w:cs="Arial"/>
          <w:b/>
          <w:szCs w:val="20"/>
        </w:rPr>
      </w:pPr>
    </w:p>
    <w:p w14:paraId="5C2BACFA" w14:textId="77777777" w:rsidR="00B02B4B" w:rsidRPr="009D2DC0" w:rsidRDefault="00B02B4B" w:rsidP="00B02B4B">
      <w:pPr>
        <w:spacing w:line="280" w:lineRule="atLeast"/>
        <w:jc w:val="center"/>
        <w:rPr>
          <w:rFonts w:cs="Arial"/>
          <w:b/>
          <w:szCs w:val="20"/>
        </w:rPr>
      </w:pPr>
      <w:r w:rsidRPr="009D2DC0">
        <w:rPr>
          <w:rFonts w:cs="Arial"/>
          <w:b/>
          <w:szCs w:val="20"/>
        </w:rPr>
        <w:t>Vymezení pojmů a zkratek</w:t>
      </w:r>
    </w:p>
    <w:p w14:paraId="1297DC79" w14:textId="77777777" w:rsidR="00B02B4B" w:rsidRPr="009D2DC0" w:rsidRDefault="00B02B4B" w:rsidP="00B02B4B">
      <w:pPr>
        <w:pStyle w:val="Bezmezer"/>
        <w:tabs>
          <w:tab w:val="num" w:pos="1440"/>
        </w:tabs>
        <w:spacing w:line="280" w:lineRule="atLeast"/>
        <w:jc w:val="both"/>
        <w:rPr>
          <w:rFonts w:ascii="Arial" w:hAnsi="Arial" w:cs="Arial"/>
          <w:sz w:val="20"/>
        </w:rPr>
      </w:pPr>
    </w:p>
    <w:p w14:paraId="66F1C5C7" w14:textId="77777777" w:rsidR="00B02B4B" w:rsidRPr="009D2DC0" w:rsidRDefault="00B02B4B" w:rsidP="00B02B4B">
      <w:pPr>
        <w:pStyle w:val="Bezmezer"/>
        <w:tabs>
          <w:tab w:val="num" w:pos="1440"/>
        </w:tabs>
        <w:spacing w:line="280" w:lineRule="atLeast"/>
        <w:jc w:val="both"/>
        <w:rPr>
          <w:rFonts w:ascii="Arial" w:hAnsi="Arial" w:cs="Arial"/>
          <w:sz w:val="20"/>
          <w:szCs w:val="20"/>
        </w:rPr>
      </w:pPr>
      <w:r w:rsidRPr="009D2DC0">
        <w:rPr>
          <w:rFonts w:ascii="Arial" w:hAnsi="Arial" w:cs="Arial"/>
          <w:sz w:val="20"/>
          <w:szCs w:val="20"/>
        </w:rPr>
        <w:t>Pro účely této smlouvy mají níže uvedené pojmy následující význam, nevyplývá-li z konkrétního ustanovení smlouvy jinak:</w:t>
      </w:r>
    </w:p>
    <w:p w14:paraId="643D497E" w14:textId="77777777" w:rsidR="00B02B4B" w:rsidRPr="009D2DC0" w:rsidRDefault="00B02B4B" w:rsidP="00B02B4B">
      <w:pPr>
        <w:pStyle w:val="Bezmezer"/>
        <w:tabs>
          <w:tab w:val="num" w:pos="1440"/>
        </w:tabs>
        <w:spacing w:line="280" w:lineRule="atLeast"/>
        <w:jc w:val="both"/>
        <w:rPr>
          <w:rFonts w:ascii="Arial" w:hAnsi="Arial" w:cs="Arial"/>
          <w:sz w:val="20"/>
          <w:szCs w:val="20"/>
        </w:rPr>
      </w:pPr>
    </w:p>
    <w:p w14:paraId="1E395DB0" w14:textId="77777777" w:rsidR="00B02B4B" w:rsidRPr="009D2DC0" w:rsidRDefault="00B02B4B" w:rsidP="00B02B4B">
      <w:pPr>
        <w:pStyle w:val="Bezmezer"/>
        <w:tabs>
          <w:tab w:val="num" w:pos="1440"/>
        </w:tabs>
        <w:spacing w:line="280" w:lineRule="atLeast"/>
        <w:jc w:val="both"/>
        <w:rPr>
          <w:rFonts w:ascii="Arial" w:hAnsi="Arial" w:cs="Arial"/>
          <w:sz w:val="20"/>
        </w:rPr>
      </w:pPr>
      <w:r w:rsidRPr="009D2DC0">
        <w:rPr>
          <w:rFonts w:ascii="Arial" w:hAnsi="Arial" w:cs="Arial"/>
          <w:b/>
          <w:sz w:val="20"/>
          <w:szCs w:val="20"/>
        </w:rPr>
        <w:t>„</w:t>
      </w:r>
      <w:r w:rsidRPr="009D2DC0">
        <w:rPr>
          <w:rFonts w:ascii="Arial" w:hAnsi="Arial" w:cs="Arial"/>
          <w:b/>
          <w:sz w:val="20"/>
        </w:rPr>
        <w:t>VNP</w:t>
      </w:r>
      <w:r w:rsidRPr="009D2DC0">
        <w:rPr>
          <w:rFonts w:ascii="Arial" w:hAnsi="Arial" w:cs="Arial"/>
          <w:b/>
          <w:sz w:val="20"/>
          <w:szCs w:val="20"/>
        </w:rPr>
        <w:t xml:space="preserve">“ </w:t>
      </w:r>
      <w:r w:rsidRPr="009D2DC0">
        <w:rPr>
          <w:rFonts w:ascii="Arial" w:hAnsi="Arial" w:cs="Arial"/>
          <w:sz w:val="20"/>
        </w:rPr>
        <w:t>Všeobecné podmínky platné pro kupní smlouvy a smlouvy o dílo společností skupiny E.ON Czech ve verzi platné a účinné ke dni uzavření této smlouvy</w:t>
      </w:r>
    </w:p>
    <w:p w14:paraId="19CBE688" w14:textId="77777777" w:rsidR="00B02B4B" w:rsidRPr="009D2DC0" w:rsidRDefault="00B02B4B" w:rsidP="00B02B4B">
      <w:pPr>
        <w:pStyle w:val="Bezmezer"/>
        <w:tabs>
          <w:tab w:val="num" w:pos="1440"/>
        </w:tabs>
        <w:spacing w:line="280" w:lineRule="atLeast"/>
        <w:jc w:val="both"/>
        <w:rPr>
          <w:rFonts w:ascii="Arial" w:hAnsi="Arial" w:cs="Arial"/>
          <w:sz w:val="20"/>
          <w:szCs w:val="20"/>
        </w:rPr>
      </w:pPr>
      <w:r w:rsidRPr="009D2DC0">
        <w:rPr>
          <w:rFonts w:ascii="Arial" w:hAnsi="Arial" w:cs="Arial"/>
          <w:b/>
          <w:sz w:val="20"/>
          <w:szCs w:val="20"/>
        </w:rPr>
        <w:t>„Zástupce Kupujícího“</w:t>
      </w:r>
      <w:r w:rsidRPr="009D2DC0">
        <w:rPr>
          <w:rFonts w:ascii="Arial" w:hAnsi="Arial" w:cs="Arial"/>
          <w:sz w:val="20"/>
          <w:szCs w:val="20"/>
        </w:rPr>
        <w:t xml:space="preserve"> je osoba, kterou kupující určí, zejména E.ON Česká republika, s.r.o. (jedná se o společnost, která je součástí stejného koncernu, jako kupující).</w:t>
      </w:r>
    </w:p>
    <w:p w14:paraId="3E57AEB9" w14:textId="77777777" w:rsidR="00B02B4B" w:rsidRPr="009D2DC0" w:rsidRDefault="00B02B4B" w:rsidP="00B02B4B">
      <w:pPr>
        <w:pStyle w:val="Bezmezer"/>
        <w:tabs>
          <w:tab w:val="num" w:pos="1440"/>
        </w:tabs>
        <w:spacing w:line="280" w:lineRule="atLeast"/>
        <w:jc w:val="both"/>
        <w:rPr>
          <w:rFonts w:ascii="Arial" w:hAnsi="Arial" w:cs="Arial"/>
          <w:sz w:val="20"/>
          <w:szCs w:val="20"/>
        </w:rPr>
      </w:pPr>
      <w:r w:rsidRPr="009D2DC0">
        <w:rPr>
          <w:rFonts w:ascii="Arial" w:hAnsi="Arial" w:cs="Arial"/>
          <w:b/>
          <w:sz w:val="20"/>
          <w:szCs w:val="20"/>
        </w:rPr>
        <w:t xml:space="preserve">„Poddodavatel“ </w:t>
      </w:r>
      <w:r w:rsidRPr="009D2DC0">
        <w:rPr>
          <w:rFonts w:ascii="Arial" w:hAnsi="Arial" w:cs="Arial"/>
          <w:sz w:val="20"/>
          <w:szCs w:val="20"/>
        </w:rPr>
        <w:t>je fyzická nebo právnická osoba, pomocí které má prodávající plnit určitou část předmětu plnění této smlouvy nebo která má poskytnout prodávajícímu k plnění předmětu plnění této smlouvy určité věci či práva;</w:t>
      </w:r>
    </w:p>
    <w:p w14:paraId="44D6B557" w14:textId="77777777" w:rsidR="00B02B4B" w:rsidRPr="009D2DC0" w:rsidRDefault="00B02B4B" w:rsidP="00B02B4B">
      <w:pPr>
        <w:pStyle w:val="Bezmezer"/>
        <w:tabs>
          <w:tab w:val="num" w:pos="1440"/>
        </w:tabs>
        <w:spacing w:line="280" w:lineRule="atLeast"/>
        <w:jc w:val="both"/>
        <w:rPr>
          <w:rFonts w:ascii="Arial" w:hAnsi="Arial" w:cs="Arial"/>
          <w:sz w:val="20"/>
        </w:rPr>
      </w:pPr>
      <w:r w:rsidRPr="009D2DC0">
        <w:rPr>
          <w:rFonts w:ascii="Arial" w:hAnsi="Arial" w:cs="Arial"/>
          <w:b/>
          <w:sz w:val="20"/>
        </w:rPr>
        <w:t>„ČSN“</w:t>
      </w:r>
      <w:r w:rsidRPr="009D2DC0">
        <w:rPr>
          <w:rFonts w:ascii="Arial" w:hAnsi="Arial" w:cs="Arial"/>
          <w:sz w:val="20"/>
        </w:rPr>
        <w:t xml:space="preserve"> Česká technická norma</w:t>
      </w:r>
    </w:p>
    <w:p w14:paraId="7BF7A50A" w14:textId="6F938F50" w:rsidR="00B02B4B" w:rsidRPr="009D2DC0" w:rsidRDefault="00B02B4B" w:rsidP="00B02B4B">
      <w:pPr>
        <w:pStyle w:val="Bezmezer"/>
        <w:tabs>
          <w:tab w:val="num" w:pos="1440"/>
        </w:tabs>
        <w:spacing w:line="280" w:lineRule="atLeast"/>
        <w:jc w:val="both"/>
        <w:rPr>
          <w:rFonts w:ascii="Arial" w:hAnsi="Arial" w:cs="Arial"/>
          <w:sz w:val="20"/>
        </w:rPr>
      </w:pPr>
      <w:r w:rsidRPr="009D2DC0">
        <w:rPr>
          <w:rFonts w:ascii="Arial" w:hAnsi="Arial" w:cs="Arial"/>
          <w:b/>
          <w:sz w:val="20"/>
        </w:rPr>
        <w:t>„</w:t>
      </w:r>
      <w:r w:rsidR="00EC11B6" w:rsidRPr="009D2DC0">
        <w:rPr>
          <w:rFonts w:ascii="Arial" w:hAnsi="Arial" w:cs="Arial"/>
          <w:b/>
          <w:sz w:val="20"/>
        </w:rPr>
        <w:t>VVN</w:t>
      </w:r>
      <w:r w:rsidRPr="009D2DC0">
        <w:rPr>
          <w:rFonts w:ascii="Arial" w:hAnsi="Arial" w:cs="Arial"/>
          <w:b/>
          <w:sz w:val="20"/>
        </w:rPr>
        <w:t>“</w:t>
      </w:r>
      <w:r w:rsidR="00EC11B6" w:rsidRPr="009D2DC0">
        <w:rPr>
          <w:rFonts w:ascii="Arial" w:hAnsi="Arial" w:cs="Arial"/>
          <w:sz w:val="20"/>
        </w:rPr>
        <w:t xml:space="preserve"> velmi vysokého</w:t>
      </w:r>
      <w:r w:rsidRPr="009D2DC0">
        <w:rPr>
          <w:rFonts w:ascii="Arial" w:hAnsi="Arial" w:cs="Arial"/>
          <w:sz w:val="20"/>
        </w:rPr>
        <w:t xml:space="preserve"> napětí </w:t>
      </w:r>
    </w:p>
    <w:p w14:paraId="5FFB997B" w14:textId="4E70C690" w:rsidR="00327D7B" w:rsidRDefault="00327D7B" w:rsidP="00060B31">
      <w:pPr>
        <w:spacing w:line="280" w:lineRule="atLeast"/>
        <w:jc w:val="center"/>
        <w:rPr>
          <w:rFonts w:cs="Arial"/>
          <w:b/>
          <w:szCs w:val="20"/>
        </w:rPr>
      </w:pPr>
    </w:p>
    <w:p w14:paraId="577E7181" w14:textId="28D550FC" w:rsidR="009D2DC0" w:rsidRDefault="009D2DC0" w:rsidP="00060B31">
      <w:pPr>
        <w:spacing w:line="280" w:lineRule="atLeast"/>
        <w:jc w:val="center"/>
        <w:rPr>
          <w:rFonts w:cs="Arial"/>
          <w:b/>
          <w:szCs w:val="20"/>
        </w:rPr>
      </w:pPr>
    </w:p>
    <w:p w14:paraId="1A909556" w14:textId="37BDCA27" w:rsidR="009D2DC0" w:rsidRDefault="009D2DC0" w:rsidP="00060B31">
      <w:pPr>
        <w:spacing w:line="280" w:lineRule="atLeast"/>
        <w:jc w:val="center"/>
        <w:rPr>
          <w:rFonts w:cs="Arial"/>
          <w:b/>
          <w:szCs w:val="20"/>
        </w:rPr>
      </w:pPr>
    </w:p>
    <w:p w14:paraId="0700FFB5" w14:textId="77777777" w:rsidR="009D2DC0" w:rsidRPr="009D2DC0" w:rsidRDefault="009D2DC0" w:rsidP="00060B31">
      <w:pPr>
        <w:spacing w:line="280" w:lineRule="atLeast"/>
        <w:jc w:val="center"/>
        <w:rPr>
          <w:rFonts w:cs="Arial"/>
          <w:b/>
          <w:szCs w:val="20"/>
        </w:rPr>
      </w:pPr>
    </w:p>
    <w:p w14:paraId="5FFB997C" w14:textId="029D5CBF" w:rsidR="00327D7B" w:rsidRPr="009D2DC0" w:rsidRDefault="00327D7B" w:rsidP="00060B31">
      <w:pPr>
        <w:spacing w:line="280" w:lineRule="atLeast"/>
        <w:jc w:val="center"/>
        <w:rPr>
          <w:rFonts w:cs="Arial"/>
          <w:b/>
          <w:szCs w:val="20"/>
        </w:rPr>
      </w:pPr>
      <w:r w:rsidRPr="009D2DC0">
        <w:rPr>
          <w:rFonts w:cs="Arial"/>
          <w:b/>
          <w:szCs w:val="20"/>
        </w:rPr>
        <w:lastRenderedPageBreak/>
        <w:t>I</w:t>
      </w:r>
      <w:r w:rsidR="00B02B4B" w:rsidRPr="009D2DC0">
        <w:rPr>
          <w:rFonts w:cs="Arial"/>
          <w:b/>
          <w:szCs w:val="20"/>
        </w:rPr>
        <w:t>I</w:t>
      </w:r>
      <w:r w:rsidRPr="009D2DC0">
        <w:rPr>
          <w:rFonts w:cs="Arial"/>
          <w:b/>
          <w:szCs w:val="20"/>
        </w:rPr>
        <w:t>.</w:t>
      </w:r>
    </w:p>
    <w:p w14:paraId="5FFB997D" w14:textId="77777777" w:rsidR="00327D7B" w:rsidRPr="009D2DC0" w:rsidRDefault="00327D7B" w:rsidP="00060B31">
      <w:pPr>
        <w:spacing w:line="280" w:lineRule="atLeast"/>
        <w:jc w:val="center"/>
        <w:rPr>
          <w:rFonts w:cs="Arial"/>
          <w:b/>
          <w:szCs w:val="20"/>
        </w:rPr>
      </w:pPr>
      <w:r w:rsidRPr="009D2DC0">
        <w:rPr>
          <w:rFonts w:cs="Arial"/>
          <w:b/>
          <w:szCs w:val="20"/>
        </w:rPr>
        <w:t>Předmět smlouvy</w:t>
      </w:r>
    </w:p>
    <w:p w14:paraId="5FFB997E" w14:textId="77777777" w:rsidR="00327D7B" w:rsidRPr="009D2DC0" w:rsidRDefault="00327D7B" w:rsidP="00060B31">
      <w:pPr>
        <w:spacing w:line="280" w:lineRule="atLeast"/>
        <w:jc w:val="both"/>
        <w:rPr>
          <w:rFonts w:cs="Arial"/>
          <w:szCs w:val="20"/>
        </w:rPr>
      </w:pPr>
    </w:p>
    <w:p w14:paraId="65621A53" w14:textId="24BB06B9" w:rsidR="006B20D9" w:rsidRPr="009D2DC0" w:rsidRDefault="00327D7B" w:rsidP="00F2599F">
      <w:pPr>
        <w:numPr>
          <w:ilvl w:val="0"/>
          <w:numId w:val="1"/>
        </w:numPr>
        <w:spacing w:line="280" w:lineRule="atLeast"/>
        <w:jc w:val="both"/>
        <w:rPr>
          <w:rFonts w:cs="Arial"/>
          <w:szCs w:val="20"/>
        </w:rPr>
      </w:pPr>
      <w:r w:rsidRPr="009D2DC0">
        <w:rPr>
          <w:rFonts w:cs="Arial"/>
          <w:szCs w:val="20"/>
        </w:rPr>
        <w:t>Předmětem této sm</w:t>
      </w:r>
      <w:r w:rsidR="007542F5" w:rsidRPr="009D2DC0">
        <w:rPr>
          <w:rFonts w:cs="Arial"/>
          <w:szCs w:val="20"/>
        </w:rPr>
        <w:t xml:space="preserve">louvy je </w:t>
      </w:r>
      <w:r w:rsidR="00A51E00" w:rsidRPr="009D2DC0">
        <w:rPr>
          <w:rFonts w:cs="Arial"/>
          <w:szCs w:val="20"/>
        </w:rPr>
        <w:t>dodávka</w:t>
      </w:r>
      <w:r w:rsidR="0012113D" w:rsidRPr="009D2DC0">
        <w:rPr>
          <w:rFonts w:cs="Arial"/>
          <w:szCs w:val="20"/>
        </w:rPr>
        <w:t xml:space="preserve"> </w:t>
      </w:r>
      <w:r w:rsidR="00A10570" w:rsidRPr="009D2DC0">
        <w:rPr>
          <w:rFonts w:cs="Arial"/>
          <w:b/>
          <w:bCs/>
          <w:szCs w:val="20"/>
        </w:rPr>
        <w:t xml:space="preserve">Izolátorů </w:t>
      </w:r>
      <w:r w:rsidR="000268DD" w:rsidRPr="009D2DC0">
        <w:rPr>
          <w:rFonts w:cs="Arial"/>
          <w:b/>
          <w:bCs/>
          <w:szCs w:val="20"/>
        </w:rPr>
        <w:t xml:space="preserve"> </w:t>
      </w:r>
      <w:r w:rsidR="00A3481F" w:rsidRPr="009D2DC0">
        <w:rPr>
          <w:rFonts w:cs="Arial"/>
          <w:b/>
          <w:bCs/>
          <w:szCs w:val="20"/>
        </w:rPr>
        <w:t>VVN</w:t>
      </w:r>
      <w:r w:rsidR="0012113D" w:rsidRPr="009D2DC0">
        <w:rPr>
          <w:rFonts w:cs="Arial"/>
          <w:szCs w:val="20"/>
        </w:rPr>
        <w:t xml:space="preserve"> (dále jen </w:t>
      </w:r>
      <w:r w:rsidR="0012113D" w:rsidRPr="009D2DC0">
        <w:rPr>
          <w:rFonts w:cs="Arial"/>
          <w:b/>
          <w:szCs w:val="20"/>
        </w:rPr>
        <w:t>„zboží“</w:t>
      </w:r>
      <w:r w:rsidR="0012113D" w:rsidRPr="009D2DC0">
        <w:rPr>
          <w:rFonts w:cs="Arial"/>
          <w:szCs w:val="20"/>
        </w:rPr>
        <w:t>) prodávajícím kupujícímu</w:t>
      </w:r>
      <w:r w:rsidR="006B20D9" w:rsidRPr="009D2DC0">
        <w:rPr>
          <w:rFonts w:cs="Arial"/>
          <w:szCs w:val="20"/>
        </w:rPr>
        <w:t xml:space="preserve">. </w:t>
      </w:r>
    </w:p>
    <w:p w14:paraId="2359360F" w14:textId="77777777" w:rsidR="006B20D9" w:rsidRPr="009D2DC0" w:rsidRDefault="006B20D9" w:rsidP="006B20D9">
      <w:pPr>
        <w:spacing w:line="280" w:lineRule="atLeast"/>
        <w:ind w:left="340"/>
        <w:jc w:val="both"/>
        <w:rPr>
          <w:rFonts w:cs="Arial"/>
          <w:szCs w:val="20"/>
        </w:rPr>
      </w:pPr>
    </w:p>
    <w:p w14:paraId="1F41530A" w14:textId="7B764F82" w:rsidR="006B20D9" w:rsidRPr="009D2DC0" w:rsidRDefault="006B20D9" w:rsidP="00F2599F">
      <w:pPr>
        <w:numPr>
          <w:ilvl w:val="0"/>
          <w:numId w:val="1"/>
        </w:numPr>
        <w:spacing w:line="280" w:lineRule="atLeast"/>
        <w:jc w:val="both"/>
        <w:rPr>
          <w:rFonts w:cs="Arial"/>
          <w:szCs w:val="20"/>
        </w:rPr>
      </w:pPr>
      <w:r w:rsidRPr="009D2DC0">
        <w:rPr>
          <w:rFonts w:cs="Arial"/>
          <w:szCs w:val="20"/>
        </w:rPr>
        <w:t>Dodávka zboží bude realizována</w:t>
      </w:r>
      <w:r w:rsidR="0012113D" w:rsidRPr="009D2DC0">
        <w:rPr>
          <w:rFonts w:cs="Arial"/>
          <w:szCs w:val="20"/>
        </w:rPr>
        <w:t xml:space="preserve"> </w:t>
      </w:r>
      <w:r w:rsidR="000946FB" w:rsidRPr="009D2DC0">
        <w:rPr>
          <w:rFonts w:cs="Arial"/>
          <w:szCs w:val="20"/>
        </w:rPr>
        <w:t xml:space="preserve">za </w:t>
      </w:r>
      <w:r w:rsidR="0012113D" w:rsidRPr="009D2DC0">
        <w:rPr>
          <w:rFonts w:cs="Arial"/>
          <w:szCs w:val="20"/>
        </w:rPr>
        <w:t>podmínek stanovených v této smlouvě, nabídce</w:t>
      </w:r>
      <w:r w:rsidR="00854B5F" w:rsidRPr="009D2DC0">
        <w:rPr>
          <w:rFonts w:cs="Arial"/>
          <w:szCs w:val="20"/>
        </w:rPr>
        <w:t>,</w:t>
      </w:r>
      <w:r w:rsidR="0012113D" w:rsidRPr="009D2DC0">
        <w:rPr>
          <w:rFonts w:cs="Arial"/>
          <w:szCs w:val="20"/>
        </w:rPr>
        <w:t xml:space="preserve"> zadávací dokumentaci</w:t>
      </w:r>
      <w:r w:rsidR="00854B5F" w:rsidRPr="009D2DC0">
        <w:rPr>
          <w:rFonts w:cs="Arial"/>
          <w:szCs w:val="20"/>
        </w:rPr>
        <w:t xml:space="preserve"> a dle </w:t>
      </w:r>
      <w:r w:rsidR="00C70DD2" w:rsidRPr="009D2DC0">
        <w:rPr>
          <w:rFonts w:cs="Arial"/>
          <w:szCs w:val="20"/>
        </w:rPr>
        <w:t xml:space="preserve">Všeobecných podmínek platných pro kupní smlouvy a smlouvy o dílo společností skupiny E.ON Czech </w:t>
      </w:r>
      <w:r w:rsidR="00DA24BA" w:rsidRPr="009D2DC0">
        <w:rPr>
          <w:rFonts w:cs="Arial"/>
          <w:szCs w:val="20"/>
        </w:rPr>
        <w:t xml:space="preserve">ve verzi </w:t>
      </w:r>
      <w:r w:rsidR="00833EB2" w:rsidRPr="009D2DC0">
        <w:rPr>
          <w:rFonts w:cs="Arial"/>
          <w:szCs w:val="20"/>
        </w:rPr>
        <w:t>platné a účinné</w:t>
      </w:r>
      <w:r w:rsidR="00C86E9B" w:rsidRPr="009D2DC0">
        <w:rPr>
          <w:rFonts w:cs="Arial"/>
          <w:szCs w:val="20"/>
        </w:rPr>
        <w:t xml:space="preserve"> ke dni uzavření této smlouvy</w:t>
      </w:r>
      <w:r w:rsidR="00DA24BA" w:rsidRPr="009D2DC0">
        <w:rPr>
          <w:rFonts w:cs="Arial"/>
          <w:szCs w:val="20"/>
        </w:rPr>
        <w:t xml:space="preserve"> (dále jen „</w:t>
      </w:r>
      <w:r w:rsidR="00DA24BA" w:rsidRPr="009D2DC0">
        <w:rPr>
          <w:rFonts w:cs="Arial"/>
          <w:b/>
          <w:szCs w:val="20"/>
        </w:rPr>
        <w:t>VNP</w:t>
      </w:r>
      <w:r w:rsidR="00DA24BA" w:rsidRPr="009D2DC0">
        <w:rPr>
          <w:rFonts w:cs="Arial"/>
          <w:szCs w:val="20"/>
        </w:rPr>
        <w:t xml:space="preserve">“) </w:t>
      </w:r>
      <w:r w:rsidR="00C70DD2" w:rsidRPr="009D2DC0">
        <w:rPr>
          <w:rFonts w:cs="Arial"/>
          <w:szCs w:val="20"/>
        </w:rPr>
        <w:t>jako obchodních podmínek kupujícího</w:t>
      </w:r>
      <w:r w:rsidR="004A71A6" w:rsidRPr="009D2DC0">
        <w:rPr>
          <w:rFonts w:cs="Arial"/>
          <w:szCs w:val="20"/>
        </w:rPr>
        <w:t xml:space="preserve">, včetně zvláštní akceptace </w:t>
      </w:r>
      <w:r w:rsidR="004A71A6" w:rsidRPr="009D2DC0">
        <w:rPr>
          <w:rFonts w:eastAsia="Calibri" w:cs="Arial"/>
          <w:szCs w:val="20"/>
          <w:lang w:eastAsia="en-US"/>
        </w:rPr>
        <w:t xml:space="preserve">vybraných ustanovení obchodních podmínek </w:t>
      </w:r>
      <w:r w:rsidR="00F75C7B" w:rsidRPr="009D2DC0">
        <w:rPr>
          <w:rFonts w:eastAsia="Calibri" w:cs="Arial"/>
          <w:szCs w:val="20"/>
          <w:lang w:eastAsia="en-US"/>
        </w:rPr>
        <w:t xml:space="preserve">prodávajícím </w:t>
      </w:r>
      <w:r w:rsidR="008F039A" w:rsidRPr="009D2DC0">
        <w:rPr>
          <w:rFonts w:eastAsia="Calibri" w:cs="Arial"/>
          <w:szCs w:val="20"/>
          <w:lang w:eastAsia="en-US"/>
        </w:rPr>
        <w:t xml:space="preserve">dle § 1753 </w:t>
      </w:r>
      <w:r w:rsidR="00900C5F" w:rsidRPr="009D2DC0">
        <w:rPr>
          <w:rFonts w:eastAsia="Calibri" w:cs="Arial"/>
          <w:szCs w:val="20"/>
          <w:lang w:eastAsia="en-US"/>
        </w:rPr>
        <w:t>občanského zákoníku</w:t>
      </w:r>
      <w:r w:rsidR="004A71A6" w:rsidRPr="009D2DC0">
        <w:rPr>
          <w:rFonts w:eastAsia="Calibri" w:cs="Arial"/>
          <w:szCs w:val="20"/>
          <w:lang w:eastAsia="en-US"/>
        </w:rPr>
        <w:t>,</w:t>
      </w:r>
      <w:r w:rsidR="00926CB9" w:rsidRPr="009D2DC0">
        <w:rPr>
          <w:rFonts w:cs="Arial"/>
          <w:szCs w:val="20"/>
        </w:rPr>
        <w:t xml:space="preserve"> připojených k této smlouvě jako </w:t>
      </w:r>
      <w:r w:rsidR="00926CB9" w:rsidRPr="009D2DC0">
        <w:rPr>
          <w:rFonts w:cs="Arial"/>
          <w:szCs w:val="20"/>
          <w:u w:val="single"/>
        </w:rPr>
        <w:t>příloha</w:t>
      </w:r>
      <w:r w:rsidR="00670F48" w:rsidRPr="009D2DC0">
        <w:rPr>
          <w:rFonts w:cs="Arial"/>
          <w:szCs w:val="20"/>
          <w:u w:val="single"/>
        </w:rPr>
        <w:t> </w:t>
      </w:r>
      <w:r w:rsidR="003F1BFC" w:rsidRPr="009D2DC0">
        <w:rPr>
          <w:rFonts w:cs="Arial"/>
          <w:szCs w:val="20"/>
          <w:u w:val="single"/>
        </w:rPr>
        <w:t>4</w:t>
      </w:r>
      <w:r w:rsidR="0012113D" w:rsidRPr="009D2DC0">
        <w:rPr>
          <w:rFonts w:cs="Arial"/>
          <w:szCs w:val="20"/>
        </w:rPr>
        <w:t xml:space="preserve">. </w:t>
      </w:r>
    </w:p>
    <w:p w14:paraId="26E06FFA" w14:textId="77777777" w:rsidR="006B20D9" w:rsidRPr="009D2DC0" w:rsidRDefault="006B20D9" w:rsidP="006B20D9">
      <w:pPr>
        <w:spacing w:line="280" w:lineRule="atLeast"/>
        <w:ind w:left="340"/>
        <w:jc w:val="both"/>
        <w:rPr>
          <w:rFonts w:cs="Arial"/>
          <w:szCs w:val="20"/>
        </w:rPr>
      </w:pPr>
    </w:p>
    <w:p w14:paraId="7CC5135B" w14:textId="6E2FCEC3" w:rsidR="00AC1FE7" w:rsidRPr="009D2DC0" w:rsidRDefault="0012113D" w:rsidP="00CE37EF">
      <w:pPr>
        <w:numPr>
          <w:ilvl w:val="0"/>
          <w:numId w:val="1"/>
        </w:numPr>
        <w:spacing w:line="280" w:lineRule="atLeast"/>
        <w:jc w:val="both"/>
        <w:rPr>
          <w:rFonts w:cs="Arial"/>
          <w:szCs w:val="20"/>
        </w:rPr>
      </w:pPr>
      <w:r w:rsidRPr="009D2DC0">
        <w:rPr>
          <w:rFonts w:cs="Arial"/>
          <w:szCs w:val="20"/>
        </w:rPr>
        <w:t>Zboží je v členění dle položek blíže určeno v</w:t>
      </w:r>
      <w:r w:rsidR="00A3481F" w:rsidRPr="009D2DC0">
        <w:rPr>
          <w:rFonts w:cs="Arial"/>
          <w:szCs w:val="20"/>
        </w:rPr>
        <w:t> </w:t>
      </w:r>
      <w:r w:rsidR="00A3481F" w:rsidRPr="009D2DC0">
        <w:rPr>
          <w:rFonts w:cs="Arial"/>
          <w:szCs w:val="20"/>
          <w:u w:val="single"/>
        </w:rPr>
        <w:t>příloze 1</w:t>
      </w:r>
      <w:r w:rsidRPr="009D2DC0">
        <w:rPr>
          <w:rFonts w:cs="Arial"/>
          <w:szCs w:val="20"/>
        </w:rPr>
        <w:t xml:space="preserve"> této smlouvy.</w:t>
      </w:r>
      <w:r w:rsidR="00F2599F" w:rsidRPr="009D2DC0">
        <w:rPr>
          <w:rFonts w:cs="Arial"/>
          <w:szCs w:val="20"/>
        </w:rPr>
        <w:t xml:space="preserve"> </w:t>
      </w:r>
      <w:r w:rsidR="001F504F" w:rsidRPr="009D2DC0">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sidRPr="009D2DC0">
        <w:rPr>
          <w:rFonts w:cs="Arial"/>
          <w:bCs/>
          <w:iCs/>
          <w:szCs w:val="20"/>
        </w:rPr>
        <w:t xml:space="preserve"> technickou specifikaci kupujícího, která tvoří </w:t>
      </w:r>
      <w:r w:rsidR="00A409E0" w:rsidRPr="009D2DC0">
        <w:rPr>
          <w:rFonts w:cs="Arial"/>
          <w:bCs/>
          <w:iCs/>
          <w:szCs w:val="20"/>
          <w:u w:val="single"/>
        </w:rPr>
        <w:t>přílohu 2</w:t>
      </w:r>
      <w:r w:rsidR="00A409E0" w:rsidRPr="009D2DC0">
        <w:rPr>
          <w:rFonts w:cs="Arial"/>
          <w:bCs/>
          <w:iCs/>
          <w:szCs w:val="20"/>
        </w:rPr>
        <w:t xml:space="preserve"> této smlouvy</w:t>
      </w:r>
      <w:r w:rsidR="00CE4F42" w:rsidRPr="009D2DC0">
        <w:rPr>
          <w:rFonts w:cs="Arial"/>
          <w:bCs/>
          <w:iCs/>
          <w:szCs w:val="20"/>
        </w:rPr>
        <w:t>,</w:t>
      </w:r>
      <w:r w:rsidR="00A409E0" w:rsidRPr="009D2DC0">
        <w:rPr>
          <w:rFonts w:cs="Arial"/>
          <w:bCs/>
          <w:iCs/>
          <w:szCs w:val="20"/>
        </w:rPr>
        <w:t xml:space="preserve"> a</w:t>
      </w:r>
      <w:r w:rsidR="001F504F" w:rsidRPr="009D2DC0">
        <w:rPr>
          <w:rFonts w:cs="Arial"/>
          <w:bCs/>
          <w:iCs/>
          <w:szCs w:val="20"/>
        </w:rPr>
        <w:t xml:space="preserve"> technické parametry, jejichž podrobný popis a specifikace tvoří </w:t>
      </w:r>
      <w:r w:rsidR="001F504F" w:rsidRPr="009D2DC0">
        <w:rPr>
          <w:rFonts w:cs="Arial"/>
          <w:bCs/>
          <w:iCs/>
          <w:szCs w:val="20"/>
          <w:u w:val="single"/>
        </w:rPr>
        <w:t>přílohu 3</w:t>
      </w:r>
      <w:r w:rsidR="001F504F" w:rsidRPr="009D2DC0">
        <w:rPr>
          <w:rFonts w:cs="Arial"/>
          <w:bCs/>
          <w:iCs/>
          <w:szCs w:val="20"/>
        </w:rPr>
        <w:t xml:space="preserve"> této smlouvy.</w:t>
      </w:r>
    </w:p>
    <w:p w14:paraId="0099B540" w14:textId="77777777" w:rsidR="00AC1FE7" w:rsidRPr="009D2DC0" w:rsidRDefault="00AC1FE7" w:rsidP="00AC1FE7">
      <w:pPr>
        <w:spacing w:line="280" w:lineRule="atLeast"/>
        <w:ind w:left="340"/>
        <w:jc w:val="both"/>
        <w:rPr>
          <w:rFonts w:cs="Arial"/>
          <w:szCs w:val="20"/>
        </w:rPr>
      </w:pPr>
    </w:p>
    <w:p w14:paraId="5FFB997F" w14:textId="66D09670" w:rsidR="008D5F8C" w:rsidRPr="009D2DC0" w:rsidRDefault="00F2599F" w:rsidP="00CE37EF">
      <w:pPr>
        <w:numPr>
          <w:ilvl w:val="0"/>
          <w:numId w:val="1"/>
        </w:numPr>
        <w:spacing w:line="280" w:lineRule="atLeast"/>
        <w:jc w:val="both"/>
        <w:rPr>
          <w:rFonts w:cs="Arial"/>
          <w:szCs w:val="20"/>
        </w:rPr>
      </w:pPr>
      <w:r w:rsidRPr="009D2DC0">
        <w:rPr>
          <w:rFonts w:cs="Arial"/>
          <w:szCs w:val="20"/>
        </w:rPr>
        <w:t>Prodávající je také povinen předat kupujícímu spolu s dodávkou zboží veškerou dokumentaci potřebnou pro použití zboží v souladu s jeho účelem</w:t>
      </w:r>
      <w:r w:rsidR="006A2BB4" w:rsidRPr="009D2DC0">
        <w:rPr>
          <w:rFonts w:cs="Arial"/>
          <w:szCs w:val="20"/>
        </w:rPr>
        <w:t xml:space="preserve"> a všechny součásti a příslušenství zboží</w:t>
      </w:r>
      <w:r w:rsidR="00E36D8B" w:rsidRPr="009D2DC0">
        <w:rPr>
          <w:rFonts w:cs="Arial"/>
          <w:szCs w:val="20"/>
        </w:rPr>
        <w:t>.</w:t>
      </w:r>
    </w:p>
    <w:p w14:paraId="5FFB9980" w14:textId="77777777" w:rsidR="008D5F8C" w:rsidRPr="009D2DC0" w:rsidRDefault="008D5F8C" w:rsidP="008D5F8C">
      <w:pPr>
        <w:spacing w:line="280" w:lineRule="atLeast"/>
        <w:jc w:val="both"/>
        <w:rPr>
          <w:rFonts w:cs="Arial"/>
          <w:szCs w:val="20"/>
        </w:rPr>
      </w:pPr>
    </w:p>
    <w:p w14:paraId="5FFB9981" w14:textId="3B1BF737" w:rsidR="008D5F8C" w:rsidRPr="009D2DC0" w:rsidRDefault="008D5F8C" w:rsidP="00A73044">
      <w:pPr>
        <w:numPr>
          <w:ilvl w:val="0"/>
          <w:numId w:val="1"/>
        </w:numPr>
        <w:spacing w:line="280" w:lineRule="atLeast"/>
        <w:jc w:val="both"/>
        <w:rPr>
          <w:rFonts w:cs="Arial"/>
          <w:szCs w:val="20"/>
        </w:rPr>
      </w:pPr>
      <w:r w:rsidRPr="009D2DC0">
        <w:rPr>
          <w:rFonts w:cs="Arial"/>
          <w:szCs w:val="20"/>
        </w:rPr>
        <w:t xml:space="preserve">Prodávající se za podmínek uvedených v této smlouvě zavazuje </w:t>
      </w:r>
      <w:r w:rsidR="00A51E00" w:rsidRPr="009D2DC0">
        <w:rPr>
          <w:rFonts w:cs="Arial"/>
          <w:szCs w:val="20"/>
        </w:rPr>
        <w:t>dodat</w:t>
      </w:r>
      <w:r w:rsidRPr="009D2DC0">
        <w:rPr>
          <w:rFonts w:cs="Arial"/>
          <w:szCs w:val="20"/>
        </w:rPr>
        <w:t xml:space="preserve"> kupujícímu zboží a umožnit kupujícímu nabytí vlastnického práva ke zboží a kupující se zavazuje dodané zboží převzít a zaplatit za něj prodávajícímu dohodnutou cenu.</w:t>
      </w:r>
      <w:r w:rsidR="00BD71CB" w:rsidRPr="009D2DC0">
        <w:rPr>
          <w:rFonts w:cs="Arial"/>
          <w:szCs w:val="20"/>
        </w:rPr>
        <w:t xml:space="preserve"> Cena zboží v členění dle jednotkových cen za jednotlivé položky zboží je uvedena v </w:t>
      </w:r>
      <w:r w:rsidR="00BD71CB" w:rsidRPr="009D2DC0">
        <w:rPr>
          <w:rFonts w:cs="Arial"/>
          <w:szCs w:val="20"/>
          <w:u w:val="single"/>
        </w:rPr>
        <w:t>příloze 1</w:t>
      </w:r>
      <w:r w:rsidR="00BD71CB" w:rsidRPr="009D2DC0">
        <w:rPr>
          <w:rFonts w:cs="Arial"/>
          <w:szCs w:val="20"/>
        </w:rPr>
        <w:t xml:space="preserve"> této smlouvy.</w:t>
      </w:r>
    </w:p>
    <w:p w14:paraId="61C4F0CE" w14:textId="77777777" w:rsidR="00A73044" w:rsidRPr="009D2DC0" w:rsidRDefault="00A73044" w:rsidP="00A73044">
      <w:pPr>
        <w:spacing w:line="280" w:lineRule="atLeast"/>
        <w:ind w:left="340"/>
        <w:jc w:val="both"/>
        <w:rPr>
          <w:rFonts w:cs="Arial"/>
          <w:szCs w:val="20"/>
        </w:rPr>
      </w:pPr>
    </w:p>
    <w:p w14:paraId="5FFB9986" w14:textId="3181077C" w:rsidR="002B498A" w:rsidRPr="009D2DC0" w:rsidRDefault="00817B47" w:rsidP="005350AD">
      <w:pPr>
        <w:numPr>
          <w:ilvl w:val="0"/>
          <w:numId w:val="1"/>
        </w:numPr>
        <w:spacing w:after="120" w:line="280" w:lineRule="atLeast"/>
        <w:jc w:val="both"/>
        <w:rPr>
          <w:rFonts w:cs="Arial"/>
          <w:szCs w:val="20"/>
        </w:rPr>
      </w:pPr>
      <w:r w:rsidRPr="009D2DC0">
        <w:rPr>
          <w:rFonts w:cs="Arial"/>
          <w:szCs w:val="20"/>
        </w:rPr>
        <w:t>Plnění dle této smlouvy (dodávky zboží) bude probíhat po jednotlivých dodávkách (dílčích plnění</w:t>
      </w:r>
      <w:r w:rsidR="00C174B6" w:rsidRPr="009D2DC0">
        <w:rPr>
          <w:rFonts w:cs="Arial"/>
          <w:szCs w:val="20"/>
        </w:rPr>
        <w:t>ch</w:t>
      </w:r>
      <w:r w:rsidRPr="009D2DC0">
        <w:rPr>
          <w:rFonts w:cs="Arial"/>
          <w:szCs w:val="20"/>
        </w:rPr>
        <w:t>), při kterých bude prodávající dodávat kupujícímu zboží v množství, druzích a do míst plnění na základě odvolávek kupujícího (dále jen „</w:t>
      </w:r>
      <w:r w:rsidRPr="009D2DC0">
        <w:rPr>
          <w:rFonts w:cs="Arial"/>
          <w:b/>
          <w:szCs w:val="20"/>
        </w:rPr>
        <w:t>výzva k plnění</w:t>
      </w:r>
      <w:r w:rsidRPr="009D2DC0">
        <w:rPr>
          <w:rFonts w:cs="Arial"/>
          <w:szCs w:val="20"/>
        </w:rPr>
        <w:t>“).</w:t>
      </w:r>
      <w:r w:rsidR="00E1296C" w:rsidRPr="009D2DC0">
        <w:rPr>
          <w:rFonts w:cs="Arial"/>
          <w:szCs w:val="20"/>
        </w:rPr>
        <w:t xml:space="preserve"> Výběr prodávajícího pro konkrétní dílčí dodávku bude probíhat v souladu s pravidly uvedenými v příslušných odstavcích článku I</w:t>
      </w:r>
      <w:r w:rsidR="00B741CC" w:rsidRPr="009D2DC0">
        <w:rPr>
          <w:rFonts w:cs="Arial"/>
          <w:szCs w:val="20"/>
        </w:rPr>
        <w:t>I</w:t>
      </w:r>
      <w:r w:rsidR="00E1296C" w:rsidRPr="009D2DC0">
        <w:rPr>
          <w:rFonts w:cs="Arial"/>
          <w:szCs w:val="20"/>
        </w:rPr>
        <w:t>I. smlouvy.</w:t>
      </w:r>
    </w:p>
    <w:p w14:paraId="431DADAB" w14:textId="326CBD91" w:rsidR="00136E33" w:rsidRPr="009D2DC0" w:rsidRDefault="00E1296C" w:rsidP="00C770A6">
      <w:pPr>
        <w:numPr>
          <w:ilvl w:val="0"/>
          <w:numId w:val="1"/>
        </w:numPr>
        <w:spacing w:line="280" w:lineRule="atLeast"/>
        <w:jc w:val="both"/>
        <w:rPr>
          <w:rFonts w:cs="Arial"/>
          <w:szCs w:val="20"/>
        </w:rPr>
      </w:pPr>
      <w:r w:rsidRPr="009D2DC0">
        <w:rPr>
          <w:rFonts w:cs="Arial"/>
          <w:szCs w:val="20"/>
        </w:rPr>
        <w:t>Odběrné množství kusů uvedené u každého jednotlivého typu izolátoru VVN v </w:t>
      </w:r>
      <w:r w:rsidRPr="009D2DC0">
        <w:rPr>
          <w:rFonts w:cs="Arial"/>
          <w:szCs w:val="20"/>
          <w:u w:val="single"/>
        </w:rPr>
        <w:t>příloze 1</w:t>
      </w:r>
      <w:r w:rsidRPr="009D2DC0">
        <w:rPr>
          <w:rFonts w:cs="Arial"/>
          <w:szCs w:val="20"/>
        </w:rPr>
        <w:t xml:space="preserve"> pro konkrétního prodávajícího je stanoveno pouze jako p</w:t>
      </w:r>
      <w:r w:rsidR="003664AD">
        <w:rPr>
          <w:rFonts w:cs="Arial"/>
          <w:szCs w:val="20"/>
        </w:rPr>
        <w:t>redikované</w:t>
      </w:r>
      <w:r w:rsidRPr="009D2DC0">
        <w:rPr>
          <w:rFonts w:cs="Arial"/>
          <w:szCs w:val="20"/>
        </w:rPr>
        <w:t>. To znamená, že kupující není zavázán k odběru zboží v žádném minimálním či maximálním objemu. Uzavření této smlouvy mezi shora uvedenými smluvními stranami nezakládá povinnost kupujícího k odběru žádného množství zboží od prodávajícího. Smluvní strany se zároveň dohodly, že ustanovení § 2098 občanského zákoníku se nepoužije</w:t>
      </w:r>
      <w:r w:rsidR="00136E33" w:rsidRPr="009D2DC0">
        <w:rPr>
          <w:rFonts w:cs="Arial"/>
          <w:szCs w:val="20"/>
        </w:rPr>
        <w:t xml:space="preserve">. </w:t>
      </w:r>
    </w:p>
    <w:p w14:paraId="242EEFE5" w14:textId="4C5E6572" w:rsidR="00C039AE" w:rsidRDefault="00C039AE" w:rsidP="00B65E1C">
      <w:pPr>
        <w:spacing w:line="280" w:lineRule="atLeast"/>
        <w:ind w:left="340"/>
        <w:jc w:val="both"/>
        <w:rPr>
          <w:rFonts w:cs="Arial"/>
          <w:szCs w:val="20"/>
        </w:rPr>
      </w:pPr>
    </w:p>
    <w:p w14:paraId="5C66A413" w14:textId="77777777" w:rsidR="009D2DC0" w:rsidRPr="009D2DC0" w:rsidRDefault="009D2DC0" w:rsidP="00B65E1C">
      <w:pPr>
        <w:spacing w:line="280" w:lineRule="atLeast"/>
        <w:ind w:left="340"/>
        <w:jc w:val="both"/>
        <w:rPr>
          <w:rFonts w:cs="Arial"/>
          <w:szCs w:val="20"/>
        </w:rPr>
      </w:pPr>
    </w:p>
    <w:p w14:paraId="504D2345" w14:textId="6E920D6E" w:rsidR="00A31FBC" w:rsidRPr="009D2DC0" w:rsidRDefault="00A31FBC" w:rsidP="00A31FBC">
      <w:pPr>
        <w:spacing w:line="280" w:lineRule="atLeast"/>
        <w:jc w:val="center"/>
        <w:rPr>
          <w:rFonts w:cs="Arial"/>
          <w:b/>
          <w:szCs w:val="20"/>
        </w:rPr>
      </w:pPr>
      <w:r w:rsidRPr="009D2DC0">
        <w:rPr>
          <w:rFonts w:cs="Arial"/>
          <w:b/>
          <w:szCs w:val="20"/>
        </w:rPr>
        <w:t>III.</w:t>
      </w:r>
    </w:p>
    <w:p w14:paraId="3A4EF997" w14:textId="77777777" w:rsidR="00A31FBC" w:rsidRPr="009D2DC0" w:rsidRDefault="00A31FBC" w:rsidP="00A31FBC">
      <w:pPr>
        <w:spacing w:after="120" w:line="280" w:lineRule="atLeast"/>
        <w:jc w:val="center"/>
        <w:rPr>
          <w:rFonts w:cs="Arial"/>
          <w:b/>
          <w:szCs w:val="20"/>
        </w:rPr>
      </w:pPr>
      <w:r w:rsidRPr="009D2DC0">
        <w:rPr>
          <w:rFonts w:cs="Arial"/>
          <w:b/>
          <w:szCs w:val="20"/>
        </w:rPr>
        <w:t>Způsob uzavírání dílčích smluv</w:t>
      </w:r>
    </w:p>
    <w:p w14:paraId="02C9E270" w14:textId="77777777" w:rsidR="00A31FBC" w:rsidRPr="009D2DC0" w:rsidRDefault="00A31FBC" w:rsidP="00890F4B">
      <w:pPr>
        <w:pStyle w:val="rltextlnkuslovan"/>
        <w:numPr>
          <w:ilvl w:val="0"/>
          <w:numId w:val="18"/>
        </w:numPr>
        <w:spacing w:before="0" w:beforeAutospacing="0" w:after="120" w:afterAutospacing="0" w:line="280" w:lineRule="atLeast"/>
        <w:ind w:left="284" w:hanging="284"/>
        <w:jc w:val="both"/>
        <w:rPr>
          <w:rFonts w:ascii="Arial" w:hAnsi="Arial" w:cs="Arial"/>
          <w:sz w:val="20"/>
          <w:szCs w:val="20"/>
          <w:lang w:eastAsia="en-US"/>
        </w:rPr>
      </w:pPr>
      <w:r w:rsidRPr="009D2DC0">
        <w:rPr>
          <w:rFonts w:ascii="Arial" w:hAnsi="Arial" w:cs="Arial"/>
          <w:sz w:val="20"/>
          <w:szCs w:val="20"/>
          <w:lang w:eastAsia="en-US"/>
        </w:rPr>
        <w:t>Kupující má právo kdykoli po dobu trvání této smlouvy zaslat prodávajícímu výzvu k plnění učiněnou písemně nebo e-mailem a zaslanou prodávajícímu prostřednictvím kontaktních osob a údajů uvedených v této smlouvě.</w:t>
      </w:r>
    </w:p>
    <w:p w14:paraId="1600883B" w14:textId="77777777" w:rsidR="00A31FBC" w:rsidRPr="009D2DC0" w:rsidRDefault="00A31FBC" w:rsidP="00890F4B">
      <w:pPr>
        <w:pStyle w:val="rltextlnkuslovan"/>
        <w:numPr>
          <w:ilvl w:val="0"/>
          <w:numId w:val="18"/>
        </w:numPr>
        <w:spacing w:before="0" w:beforeAutospacing="0" w:after="120" w:afterAutospacing="0" w:line="280" w:lineRule="atLeast"/>
        <w:ind w:left="284" w:hanging="284"/>
        <w:jc w:val="both"/>
        <w:rPr>
          <w:rFonts w:ascii="Arial" w:hAnsi="Arial" w:cs="Arial"/>
          <w:sz w:val="20"/>
          <w:szCs w:val="20"/>
          <w:lang w:eastAsia="en-US"/>
        </w:rPr>
      </w:pPr>
      <w:r w:rsidRPr="009D2DC0">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2D76F2FD" w14:textId="5EDEBB8E" w:rsidR="00A31FBC" w:rsidRPr="009D2DC0" w:rsidRDefault="00A31FBC" w:rsidP="00890F4B">
      <w:pPr>
        <w:pStyle w:val="rltextlnkuslovan"/>
        <w:numPr>
          <w:ilvl w:val="0"/>
          <w:numId w:val="18"/>
        </w:numPr>
        <w:spacing w:before="0" w:beforeAutospacing="0" w:after="120" w:afterAutospacing="0" w:line="280" w:lineRule="atLeast"/>
        <w:ind w:left="284" w:hanging="284"/>
        <w:jc w:val="both"/>
        <w:rPr>
          <w:rFonts w:ascii="Arial" w:hAnsi="Arial" w:cs="Arial"/>
          <w:sz w:val="20"/>
          <w:szCs w:val="20"/>
          <w:lang w:eastAsia="en-US"/>
        </w:rPr>
      </w:pPr>
      <w:r w:rsidRPr="009D2DC0">
        <w:rPr>
          <w:rFonts w:ascii="Arial" w:hAnsi="Arial" w:cs="Arial"/>
          <w:sz w:val="20"/>
          <w:szCs w:val="20"/>
          <w:lang w:eastAsia="en-US"/>
        </w:rPr>
        <w:lastRenderedPageBreak/>
        <w:t>Ve výzvě k plnění uvede kupující druh a množství zboží, jehož dodávku v konkrétním případě požaduje, v souladu s </w:t>
      </w:r>
      <w:r w:rsidRPr="009D2DC0">
        <w:rPr>
          <w:rFonts w:ascii="Arial" w:hAnsi="Arial" w:cs="Arial"/>
          <w:sz w:val="20"/>
          <w:szCs w:val="20"/>
          <w:u w:val="single"/>
          <w:lang w:eastAsia="en-US"/>
        </w:rPr>
        <w:t>přílohou 1</w:t>
      </w:r>
      <w:r w:rsidRPr="009D2DC0">
        <w:rPr>
          <w:rFonts w:ascii="Arial" w:hAnsi="Arial" w:cs="Arial"/>
          <w:sz w:val="20"/>
          <w:szCs w:val="20"/>
          <w:lang w:eastAsia="en-US"/>
        </w:rPr>
        <w:t xml:space="preserve"> této smlouvy, jakož i místo plnění.</w:t>
      </w:r>
    </w:p>
    <w:p w14:paraId="47549D31" w14:textId="7B0823DE" w:rsidR="00A31FBC" w:rsidRPr="009D2DC0" w:rsidRDefault="00A31FBC" w:rsidP="00890F4B">
      <w:pPr>
        <w:pStyle w:val="Odstavecseseznamem"/>
        <w:numPr>
          <w:ilvl w:val="0"/>
          <w:numId w:val="18"/>
        </w:numPr>
        <w:spacing w:after="120" w:line="280" w:lineRule="atLeast"/>
        <w:ind w:left="284" w:hanging="284"/>
        <w:jc w:val="both"/>
        <w:rPr>
          <w:rFonts w:cs="Arial"/>
          <w:szCs w:val="20"/>
        </w:rPr>
      </w:pPr>
      <w:r w:rsidRPr="009D2DC0">
        <w:rPr>
          <w:rFonts w:cs="Arial"/>
          <w:szCs w:val="20"/>
        </w:rPr>
        <w:t xml:space="preserve">Kupující bude odesílat výzvy k plnění tak, aby byl v rámci každého kalendářního roku zachován poměr plnění realizovaných na základě této smlouvy 70 : 30 mezi jednotlivými prodávajícími, a to v rámci každého typu izolátoru dle </w:t>
      </w:r>
      <w:r w:rsidRPr="009D2DC0">
        <w:rPr>
          <w:rFonts w:cs="Arial"/>
          <w:szCs w:val="20"/>
          <w:u w:val="single"/>
        </w:rPr>
        <w:t>přílohy 1</w:t>
      </w:r>
      <w:r w:rsidRPr="009D2DC0">
        <w:rPr>
          <w:rFonts w:cs="Arial"/>
          <w:szCs w:val="20"/>
        </w:rPr>
        <w:t xml:space="preserve"> této smlouvy. Výzvy k plnění budou tedy zasílány průběžně tak, aby prodávající č. 1 dodal 70 % celkového objemu každého z typů izolátorů, který bude na základě této smlouvy poptán během jednoho kalendářního roku a aby prodávající č. 2 dodal 30 % celkového objemu každého z typů izolátorů, který bude na základě této smlouvy poptán během jednoho kalendářního roku. Počet kusů izolátorů odpovídající 70 % a 30 % ročního poptaného objemu daného typu izolátoru bude zaokrouhlen vždy na celé číslo směrem dolů. Kupující si vyhrazuje odchýlit se od přislíbeného zadávaného procentního objemu jednotlivým prodávajícím maximálně o 5 % směrem nahoru i dolů. </w:t>
      </w:r>
      <w:r w:rsidRPr="009D2DC0">
        <w:rPr>
          <w:rFonts w:cs="Arial"/>
          <w:szCs w:val="20"/>
          <w:u w:val="single"/>
        </w:rPr>
        <w:t>Příloha 1</w:t>
      </w:r>
      <w:r w:rsidRPr="009D2DC0">
        <w:rPr>
          <w:rFonts w:cs="Arial"/>
          <w:szCs w:val="20"/>
        </w:rPr>
        <w:t xml:space="preserve"> této smlouvy je odlišná pro každého prodávajícího a obsahuje počet kusů plnění, který prodávající </w:t>
      </w:r>
      <w:bookmarkStart w:id="0" w:name="_GoBack"/>
      <w:r w:rsidRPr="009D2DC0">
        <w:rPr>
          <w:rFonts w:cs="Arial"/>
          <w:szCs w:val="20"/>
        </w:rPr>
        <w:t>předpokl</w:t>
      </w:r>
      <w:bookmarkEnd w:id="0"/>
      <w:r w:rsidRPr="009D2DC0">
        <w:rPr>
          <w:rFonts w:cs="Arial"/>
          <w:szCs w:val="20"/>
        </w:rPr>
        <w:t>ádá zadat danému prodávajícímu po dobu trvání této smlouvy.</w:t>
      </w:r>
    </w:p>
    <w:p w14:paraId="141F2D02" w14:textId="77777777" w:rsidR="00A31FBC" w:rsidRPr="009D2DC0" w:rsidRDefault="00A31FBC" w:rsidP="00890F4B">
      <w:pPr>
        <w:pStyle w:val="Odstavecseseznamem"/>
        <w:numPr>
          <w:ilvl w:val="0"/>
          <w:numId w:val="18"/>
        </w:numPr>
        <w:spacing w:after="120" w:line="280" w:lineRule="atLeast"/>
        <w:ind w:left="284" w:hanging="284"/>
        <w:jc w:val="both"/>
        <w:rPr>
          <w:rFonts w:cs="Arial"/>
          <w:szCs w:val="20"/>
        </w:rPr>
      </w:pPr>
      <w:r w:rsidRPr="009D2DC0">
        <w:rPr>
          <w:rFonts w:cs="Arial"/>
          <w:szCs w:val="20"/>
        </w:rPr>
        <w:t xml:space="preserve">Kupující odešle jednotlivou výzvu k plnění tomu z prodávajících, kterého určí, vždy ale tak, aby byl během jednoho kalendářního roku zachován poměr plnění uvedený výše. Vyzvaný prodávající je povinen nejpozději do 2 pracovních dnů od doručení výzvy k plnění písemně potvrdit její akceptaci kupujícímu, a to na e-mailovou adresu odesílatele výzvy k plnění, nebude-li stanoveno jinak. </w:t>
      </w:r>
    </w:p>
    <w:p w14:paraId="0B0E4ECA" w14:textId="77777777" w:rsidR="00A31FBC" w:rsidRPr="009D2DC0" w:rsidRDefault="00A31FBC" w:rsidP="00890F4B">
      <w:pPr>
        <w:pStyle w:val="Odstavecseseznamem"/>
        <w:numPr>
          <w:ilvl w:val="0"/>
          <w:numId w:val="18"/>
        </w:numPr>
        <w:spacing w:after="120" w:line="280" w:lineRule="atLeast"/>
        <w:ind w:left="284" w:hanging="284"/>
        <w:jc w:val="both"/>
        <w:rPr>
          <w:rFonts w:cs="Arial"/>
          <w:szCs w:val="20"/>
        </w:rPr>
      </w:pPr>
      <w:r w:rsidRPr="009D2DC0">
        <w:rPr>
          <w:rFonts w:cs="Arial"/>
          <w:szCs w:val="20"/>
        </w:rPr>
        <w:t xml:space="preserve">Prodávající není oprávněn výzvu k plnění odmítnout,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3EF1638A" w14:textId="3E08F730" w:rsidR="00A31FBC" w:rsidRPr="009D2DC0" w:rsidRDefault="00A31FBC" w:rsidP="00890F4B">
      <w:pPr>
        <w:pStyle w:val="Odstavecseseznamem"/>
        <w:numPr>
          <w:ilvl w:val="0"/>
          <w:numId w:val="18"/>
        </w:numPr>
        <w:spacing w:after="120" w:line="280" w:lineRule="atLeast"/>
        <w:ind w:left="284" w:hanging="284"/>
        <w:jc w:val="both"/>
        <w:rPr>
          <w:rFonts w:cs="Arial"/>
          <w:szCs w:val="20"/>
        </w:rPr>
      </w:pPr>
      <w:r w:rsidRPr="009D2DC0">
        <w:rPr>
          <w:rFonts w:cs="Arial"/>
          <w:szCs w:val="20"/>
        </w:rPr>
        <w:t>Nedoručí-li prodávající ve lhůtě dle čl. I</w:t>
      </w:r>
      <w:r w:rsidR="001C5B0B" w:rsidRPr="009D2DC0">
        <w:rPr>
          <w:rFonts w:cs="Arial"/>
          <w:szCs w:val="20"/>
        </w:rPr>
        <w:t>I</w:t>
      </w:r>
      <w:r w:rsidRPr="009D2DC0">
        <w:rPr>
          <w:rFonts w:cs="Arial"/>
          <w:szCs w:val="20"/>
        </w:rPr>
        <w:t>I. odst. 5 kupujícímu potvrzení o akceptaci výzvy k plnění nebo odmítne-li prodávající výzvu k plnění akceptovat, zašle kupující výzvu k plnění druhému prodávajícímu.</w:t>
      </w:r>
    </w:p>
    <w:p w14:paraId="4D847BE6" w14:textId="77777777" w:rsidR="00A31FBC" w:rsidRPr="009D2DC0" w:rsidRDefault="00A31FBC" w:rsidP="00890F4B">
      <w:pPr>
        <w:pStyle w:val="Odstavecseseznamem"/>
        <w:numPr>
          <w:ilvl w:val="0"/>
          <w:numId w:val="18"/>
        </w:numPr>
        <w:spacing w:line="280" w:lineRule="atLeast"/>
        <w:ind w:left="284" w:hanging="284"/>
        <w:jc w:val="both"/>
        <w:rPr>
          <w:rFonts w:cs="Arial"/>
          <w:szCs w:val="20"/>
        </w:rPr>
      </w:pPr>
      <w:r w:rsidRPr="009D2DC0">
        <w:rPr>
          <w:rFonts w:cs="Arial"/>
          <w:szCs w:val="20"/>
        </w:rPr>
        <w:t>Prodávající souhlasí s tím, že práva a povinnosti podle této smlouvy bude vykonávat za předpokladu, že obdrží od kupujícího výzvu k plnění pro každou jednotlivou dodávku zboží dle tohoto článku smlouvy, a to podle jednotlivých požadavků kupujícího uvedených ve výzvách k plnění a této smlouvě.</w:t>
      </w:r>
    </w:p>
    <w:p w14:paraId="11BCE6E9" w14:textId="77777777" w:rsidR="00A31FBC" w:rsidRPr="009D2DC0" w:rsidRDefault="00A31FBC" w:rsidP="00060B31">
      <w:pPr>
        <w:spacing w:line="280" w:lineRule="atLeast"/>
        <w:jc w:val="both"/>
        <w:rPr>
          <w:rFonts w:cs="Arial"/>
          <w:b/>
          <w:szCs w:val="20"/>
        </w:rPr>
      </w:pPr>
    </w:p>
    <w:p w14:paraId="09EB14FB" w14:textId="77777777" w:rsidR="002D160B" w:rsidRPr="009D2DC0" w:rsidRDefault="002D160B" w:rsidP="00060B31">
      <w:pPr>
        <w:spacing w:line="280" w:lineRule="atLeast"/>
        <w:jc w:val="both"/>
        <w:rPr>
          <w:rFonts w:cs="Arial"/>
          <w:b/>
          <w:szCs w:val="20"/>
        </w:rPr>
      </w:pPr>
    </w:p>
    <w:p w14:paraId="5FFB998B" w14:textId="6F3DEB48" w:rsidR="00327D7B" w:rsidRPr="009D2DC0" w:rsidRDefault="00A31FBC" w:rsidP="00060B31">
      <w:pPr>
        <w:spacing w:line="280" w:lineRule="atLeast"/>
        <w:jc w:val="center"/>
        <w:rPr>
          <w:rFonts w:cs="Arial"/>
          <w:b/>
          <w:szCs w:val="20"/>
        </w:rPr>
      </w:pPr>
      <w:r w:rsidRPr="009D2DC0">
        <w:rPr>
          <w:rFonts w:cs="Arial"/>
          <w:b/>
          <w:szCs w:val="20"/>
        </w:rPr>
        <w:t>IV</w:t>
      </w:r>
      <w:r w:rsidR="00327D7B" w:rsidRPr="009D2DC0">
        <w:rPr>
          <w:rFonts w:cs="Arial"/>
          <w:b/>
          <w:szCs w:val="20"/>
        </w:rPr>
        <w:t>.</w:t>
      </w:r>
    </w:p>
    <w:p w14:paraId="5FFB998C" w14:textId="5420E7B6" w:rsidR="00327D7B" w:rsidRPr="009D2DC0" w:rsidRDefault="007D0038" w:rsidP="00060B31">
      <w:pPr>
        <w:spacing w:line="280" w:lineRule="atLeast"/>
        <w:jc w:val="center"/>
        <w:rPr>
          <w:rFonts w:cs="Arial"/>
          <w:b/>
          <w:szCs w:val="20"/>
        </w:rPr>
      </w:pPr>
      <w:r w:rsidRPr="009D2DC0">
        <w:rPr>
          <w:rFonts w:cs="Arial"/>
          <w:b/>
          <w:szCs w:val="20"/>
        </w:rPr>
        <w:t>Místo a doba</w:t>
      </w:r>
      <w:r w:rsidR="00422C5B" w:rsidRPr="009D2DC0">
        <w:rPr>
          <w:rFonts w:cs="Arial"/>
          <w:b/>
          <w:szCs w:val="20"/>
        </w:rPr>
        <w:t xml:space="preserve"> </w:t>
      </w:r>
      <w:r w:rsidR="00CA3A74" w:rsidRPr="009D2DC0">
        <w:rPr>
          <w:rFonts w:cs="Arial"/>
          <w:b/>
          <w:szCs w:val="20"/>
        </w:rPr>
        <w:t>dodání zboží</w:t>
      </w:r>
      <w:r w:rsidR="00327D7B" w:rsidRPr="009D2DC0">
        <w:rPr>
          <w:rFonts w:cs="Arial"/>
          <w:b/>
          <w:szCs w:val="20"/>
        </w:rPr>
        <w:t xml:space="preserve"> </w:t>
      </w:r>
    </w:p>
    <w:p w14:paraId="5FFB998D" w14:textId="77777777" w:rsidR="00327D7B" w:rsidRPr="009D2DC0" w:rsidRDefault="00327D7B" w:rsidP="00060B31">
      <w:pPr>
        <w:spacing w:line="280" w:lineRule="atLeast"/>
        <w:jc w:val="both"/>
        <w:rPr>
          <w:rFonts w:cs="Arial"/>
          <w:szCs w:val="20"/>
        </w:rPr>
      </w:pPr>
    </w:p>
    <w:p w14:paraId="79797E6A" w14:textId="2ABF83E3" w:rsidR="008C5234" w:rsidRPr="009D2DC0" w:rsidRDefault="008C5234" w:rsidP="002D160B">
      <w:pPr>
        <w:numPr>
          <w:ilvl w:val="0"/>
          <w:numId w:val="2"/>
        </w:numPr>
        <w:spacing w:line="280" w:lineRule="atLeast"/>
        <w:jc w:val="both"/>
        <w:rPr>
          <w:rFonts w:cs="Arial"/>
          <w:szCs w:val="20"/>
        </w:rPr>
      </w:pPr>
      <w:r w:rsidRPr="009D2DC0">
        <w:rPr>
          <w:rFonts w:cs="Arial"/>
          <w:szCs w:val="20"/>
        </w:rPr>
        <w:t xml:space="preserve">Místem plnění jsou jednak následující </w:t>
      </w:r>
      <w:r w:rsidR="00A3481F" w:rsidRPr="009D2DC0">
        <w:rPr>
          <w:rFonts w:cs="Arial"/>
          <w:szCs w:val="20"/>
        </w:rPr>
        <w:t>centrální</w:t>
      </w:r>
      <w:r w:rsidRPr="009D2DC0">
        <w:rPr>
          <w:rFonts w:cs="Arial"/>
          <w:szCs w:val="20"/>
        </w:rPr>
        <w:t xml:space="preserve"> sklady kupujícího, jednak může kupující dle své volné úvahy určit pro konkrétní dílčí dodávku (plnění) ve výzvě k plnění jiné místo plnění v rámci České republiky. </w:t>
      </w:r>
      <w:r w:rsidR="00A3481F" w:rsidRPr="009D2DC0">
        <w:rPr>
          <w:rFonts w:cs="Arial"/>
          <w:szCs w:val="20"/>
        </w:rPr>
        <w:t xml:space="preserve">Centrální </w:t>
      </w:r>
      <w:r w:rsidRPr="009D2DC0">
        <w:rPr>
          <w:rFonts w:cs="Arial"/>
          <w:szCs w:val="20"/>
        </w:rPr>
        <w:t xml:space="preserve">sklady se </w:t>
      </w:r>
      <w:r w:rsidR="009C626B" w:rsidRPr="009D2DC0">
        <w:rPr>
          <w:rFonts w:cs="Arial"/>
          <w:szCs w:val="20"/>
        </w:rPr>
        <w:t xml:space="preserve">nacházejí </w:t>
      </w:r>
      <w:r w:rsidRPr="009D2DC0">
        <w:rPr>
          <w:rFonts w:cs="Arial"/>
          <w:szCs w:val="20"/>
        </w:rPr>
        <w:t xml:space="preserve">na následujících adresách: (i) pro oblast Brno je centrální sklad na adrese E.ON </w:t>
      </w:r>
      <w:r w:rsidR="008D2DD8" w:rsidRPr="009D2DC0">
        <w:rPr>
          <w:rFonts w:cs="Arial"/>
          <w:szCs w:val="20"/>
        </w:rPr>
        <w:t>Distribuce, a.s.</w:t>
      </w:r>
      <w:r w:rsidRPr="009D2DC0">
        <w:rPr>
          <w:rFonts w:cs="Arial"/>
          <w:szCs w:val="20"/>
        </w:rPr>
        <w:t>, Centrální sklad, Řípská 11, 627 00 Brno-Slatina, (</w:t>
      </w:r>
      <w:proofErr w:type="spellStart"/>
      <w:r w:rsidRPr="009D2DC0">
        <w:rPr>
          <w:rFonts w:cs="Arial"/>
          <w:szCs w:val="20"/>
        </w:rPr>
        <w:t>ii</w:t>
      </w:r>
      <w:proofErr w:type="spellEnd"/>
      <w:r w:rsidRPr="009D2DC0">
        <w:rPr>
          <w:rFonts w:cs="Arial"/>
          <w:szCs w:val="20"/>
        </w:rPr>
        <w:t xml:space="preserve">) pro oblast České Budějovice je centrální sklad na adrese E.ON </w:t>
      </w:r>
      <w:r w:rsidR="00D85210" w:rsidRPr="009D2DC0">
        <w:rPr>
          <w:rFonts w:cs="Arial"/>
          <w:szCs w:val="20"/>
        </w:rPr>
        <w:t>Distribuce, a.s.,</w:t>
      </w:r>
      <w:r w:rsidRPr="009D2DC0">
        <w:rPr>
          <w:rFonts w:cs="Arial"/>
          <w:szCs w:val="20"/>
        </w:rPr>
        <w:t xml:space="preserve"> Centrální sklad, Novohradská </w:t>
      </w:r>
      <w:r w:rsidR="00A31FBC" w:rsidRPr="009D2DC0">
        <w:rPr>
          <w:rFonts w:cs="Arial"/>
          <w:szCs w:val="20"/>
        </w:rPr>
        <w:t>1884/36A</w:t>
      </w:r>
      <w:r w:rsidRPr="009D2DC0">
        <w:rPr>
          <w:rFonts w:cs="Arial"/>
          <w:szCs w:val="20"/>
        </w:rPr>
        <w:t xml:space="preserve">, 370 </w:t>
      </w:r>
      <w:r w:rsidR="00A31FBC" w:rsidRPr="009D2DC0">
        <w:rPr>
          <w:rFonts w:cs="Arial"/>
          <w:szCs w:val="20"/>
        </w:rPr>
        <w:t>01</w:t>
      </w:r>
      <w:r w:rsidRPr="009D2DC0">
        <w:rPr>
          <w:rFonts w:cs="Arial"/>
          <w:szCs w:val="20"/>
        </w:rPr>
        <w:t xml:space="preserve"> České Budějovice. </w:t>
      </w:r>
    </w:p>
    <w:p w14:paraId="1FDE1C12" w14:textId="77777777" w:rsidR="002D160B" w:rsidRPr="009D2DC0" w:rsidRDefault="002D160B" w:rsidP="002D160B">
      <w:pPr>
        <w:spacing w:line="280" w:lineRule="atLeast"/>
        <w:ind w:left="340"/>
        <w:jc w:val="both"/>
        <w:rPr>
          <w:rFonts w:cs="Arial"/>
          <w:szCs w:val="20"/>
        </w:rPr>
      </w:pPr>
    </w:p>
    <w:p w14:paraId="2FC0046C" w14:textId="617CCED1" w:rsidR="00C92F7A" w:rsidRPr="009D2DC0" w:rsidRDefault="008C5234" w:rsidP="00C92F7A">
      <w:pPr>
        <w:numPr>
          <w:ilvl w:val="0"/>
          <w:numId w:val="2"/>
        </w:numPr>
        <w:spacing w:line="280" w:lineRule="atLeast"/>
        <w:jc w:val="both"/>
        <w:rPr>
          <w:rFonts w:cs="Arial"/>
          <w:szCs w:val="20"/>
        </w:rPr>
      </w:pPr>
      <w:r w:rsidRPr="009D2DC0">
        <w:rPr>
          <w:rFonts w:cs="Arial"/>
          <w:szCs w:val="20"/>
        </w:rPr>
        <w:lastRenderedPageBreak/>
        <w:t xml:space="preserve">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w:t>
      </w:r>
      <w:r w:rsidR="004A2CD2" w:rsidRPr="009D2DC0">
        <w:rPr>
          <w:rFonts w:cs="Arial"/>
          <w:szCs w:val="20"/>
        </w:rPr>
        <w:t xml:space="preserve">Pro vyloučení všech pochybností se smluvní strany výslovně dohodly, že cena zboží zahrnuje mimo jiné i veškeré náklady na dopravu zboží kupujícímu na místo plnění dle této smlouvy, tj. </w:t>
      </w:r>
      <w:r w:rsidR="000C1E34" w:rsidRPr="009D2DC0">
        <w:rPr>
          <w:rFonts w:cs="Arial"/>
          <w:szCs w:val="20"/>
        </w:rPr>
        <w:t xml:space="preserve">do </w:t>
      </w:r>
      <w:r w:rsidR="004A2CD2" w:rsidRPr="009D2DC0">
        <w:rPr>
          <w:rFonts w:cs="Arial"/>
          <w:szCs w:val="20"/>
        </w:rPr>
        <w:t>výše uveden</w:t>
      </w:r>
      <w:r w:rsidR="000C1E34" w:rsidRPr="009D2DC0">
        <w:rPr>
          <w:rFonts w:cs="Arial"/>
          <w:szCs w:val="20"/>
        </w:rPr>
        <w:t>ých</w:t>
      </w:r>
      <w:r w:rsidR="004A2CD2" w:rsidRPr="009D2DC0">
        <w:rPr>
          <w:rFonts w:cs="Arial"/>
          <w:szCs w:val="20"/>
        </w:rPr>
        <w:t xml:space="preserve"> </w:t>
      </w:r>
      <w:r w:rsidR="002B419D" w:rsidRPr="009D2DC0">
        <w:rPr>
          <w:rFonts w:cs="Arial"/>
          <w:szCs w:val="20"/>
        </w:rPr>
        <w:t>centrálních</w:t>
      </w:r>
      <w:r w:rsidR="004A2CD2" w:rsidRPr="009D2DC0">
        <w:rPr>
          <w:rFonts w:cs="Arial"/>
          <w:szCs w:val="20"/>
        </w:rPr>
        <w:t xml:space="preserve"> sklad</w:t>
      </w:r>
      <w:r w:rsidR="000C1E34" w:rsidRPr="009D2DC0">
        <w:rPr>
          <w:rFonts w:cs="Arial"/>
          <w:szCs w:val="20"/>
        </w:rPr>
        <w:t>ů</w:t>
      </w:r>
      <w:r w:rsidR="004A2CD2" w:rsidRPr="009D2DC0">
        <w:rPr>
          <w:rFonts w:cs="Arial"/>
          <w:szCs w:val="20"/>
        </w:rPr>
        <w:t xml:space="preserve"> kupujícího, jakož i </w:t>
      </w:r>
      <w:r w:rsidR="00122551" w:rsidRPr="009D2DC0">
        <w:rPr>
          <w:rFonts w:cs="Arial"/>
          <w:szCs w:val="20"/>
        </w:rPr>
        <w:t xml:space="preserve">kamkoliv v rámci </w:t>
      </w:r>
      <w:r w:rsidR="004A2CD2" w:rsidRPr="009D2DC0">
        <w:rPr>
          <w:rFonts w:cs="Arial"/>
          <w:szCs w:val="20"/>
        </w:rPr>
        <w:t>celé</w:t>
      </w:r>
      <w:r w:rsidR="00122551" w:rsidRPr="009D2DC0">
        <w:rPr>
          <w:rFonts w:cs="Arial"/>
          <w:szCs w:val="20"/>
        </w:rPr>
        <w:t>ho</w:t>
      </w:r>
      <w:r w:rsidR="004A2CD2" w:rsidRPr="009D2DC0">
        <w:rPr>
          <w:rFonts w:cs="Arial"/>
          <w:szCs w:val="20"/>
        </w:rPr>
        <w:t xml:space="preserve"> území České republiky</w:t>
      </w:r>
      <w:r w:rsidR="00C92F7A" w:rsidRPr="009D2DC0">
        <w:rPr>
          <w:rFonts w:cs="Arial"/>
          <w:szCs w:val="20"/>
        </w:rPr>
        <w:t>, neurčí-li kupující místo jiné; v takovém případě cena zboží vícenáklady na takové dodání nezahrnuje. Nestanoví-li tato smlouva jinak, použije se pro dodání zboží podpůrně doložka INCOTERMS 2010 DDP dle § 1754 NOZ.</w:t>
      </w:r>
    </w:p>
    <w:p w14:paraId="280E2545" w14:textId="77777777" w:rsidR="00C92F7A" w:rsidRPr="009D2DC0" w:rsidRDefault="00C92F7A" w:rsidP="002D160B">
      <w:pPr>
        <w:spacing w:line="280" w:lineRule="atLeast"/>
        <w:ind w:left="340"/>
        <w:jc w:val="both"/>
        <w:rPr>
          <w:rFonts w:cs="Arial"/>
          <w:szCs w:val="20"/>
        </w:rPr>
      </w:pPr>
    </w:p>
    <w:p w14:paraId="566F3608" w14:textId="2780E0CA" w:rsidR="002D7623" w:rsidRPr="009D2DC0" w:rsidRDefault="007C63FE" w:rsidP="002D160B">
      <w:pPr>
        <w:numPr>
          <w:ilvl w:val="0"/>
          <w:numId w:val="2"/>
        </w:numPr>
        <w:spacing w:line="280" w:lineRule="atLeast"/>
        <w:jc w:val="both"/>
        <w:rPr>
          <w:rFonts w:cs="Arial"/>
          <w:szCs w:val="20"/>
        </w:rPr>
      </w:pPr>
      <w:r w:rsidRPr="009D2DC0">
        <w:rPr>
          <w:rFonts w:cs="Arial"/>
          <w:szCs w:val="20"/>
        </w:rPr>
        <w:t xml:space="preserve">Prodávající je povinen dodat zboží </w:t>
      </w:r>
      <w:r w:rsidR="00183BA0" w:rsidRPr="009D2DC0">
        <w:rPr>
          <w:rFonts w:cs="Arial"/>
          <w:szCs w:val="20"/>
        </w:rPr>
        <w:t xml:space="preserve">na místo určené </w:t>
      </w:r>
      <w:r w:rsidRPr="009D2DC0">
        <w:rPr>
          <w:rFonts w:cs="Arial"/>
          <w:szCs w:val="20"/>
        </w:rPr>
        <w:t>ve výzvě k</w:t>
      </w:r>
      <w:r w:rsidR="007C6F18" w:rsidRPr="009D2DC0">
        <w:rPr>
          <w:rFonts w:cs="Arial"/>
          <w:szCs w:val="20"/>
        </w:rPr>
        <w:t> </w:t>
      </w:r>
      <w:r w:rsidRPr="009D2DC0">
        <w:rPr>
          <w:rFonts w:cs="Arial"/>
          <w:szCs w:val="20"/>
        </w:rPr>
        <w:t>plnění</w:t>
      </w:r>
      <w:r w:rsidR="007C6F18" w:rsidRPr="009D2DC0">
        <w:rPr>
          <w:rFonts w:cs="Arial"/>
          <w:szCs w:val="20"/>
        </w:rPr>
        <w:t>, případně na místo dodatečně určené</w:t>
      </w:r>
      <w:r w:rsidRPr="009D2DC0">
        <w:rPr>
          <w:rFonts w:cs="Arial"/>
          <w:szCs w:val="20"/>
        </w:rPr>
        <w:t xml:space="preserve"> v souladu s </w:t>
      </w:r>
      <w:r w:rsidR="00BA4623" w:rsidRPr="009D2DC0">
        <w:rPr>
          <w:rFonts w:cs="Arial"/>
          <w:szCs w:val="20"/>
        </w:rPr>
        <w:t xml:space="preserve">čl. </w:t>
      </w:r>
      <w:r w:rsidR="00E02E88" w:rsidRPr="009D2DC0">
        <w:rPr>
          <w:rFonts w:cs="Arial"/>
          <w:szCs w:val="20"/>
        </w:rPr>
        <w:t>IV</w:t>
      </w:r>
      <w:r w:rsidR="00BA4623" w:rsidRPr="009D2DC0">
        <w:rPr>
          <w:rFonts w:cs="Arial"/>
          <w:szCs w:val="20"/>
        </w:rPr>
        <w:t xml:space="preserve">. odst. 2, </w:t>
      </w:r>
      <w:r w:rsidR="002D3EEF" w:rsidRPr="009D2DC0">
        <w:rPr>
          <w:rFonts w:cs="Arial"/>
          <w:szCs w:val="20"/>
        </w:rPr>
        <w:t>a to</w:t>
      </w:r>
      <w:r w:rsidR="0049755D" w:rsidRPr="009D2DC0">
        <w:rPr>
          <w:rFonts w:cs="Arial"/>
          <w:szCs w:val="20"/>
        </w:rPr>
        <w:t xml:space="preserve"> </w:t>
      </w:r>
      <w:r w:rsidR="00327D7B" w:rsidRPr="009D2DC0">
        <w:rPr>
          <w:rFonts w:cs="Arial"/>
          <w:szCs w:val="20"/>
        </w:rPr>
        <w:t xml:space="preserve">nejpozději do </w:t>
      </w:r>
      <w:r w:rsidR="00A10570" w:rsidRPr="009D2DC0">
        <w:rPr>
          <w:rFonts w:cs="Arial"/>
          <w:szCs w:val="20"/>
        </w:rPr>
        <w:t>10</w:t>
      </w:r>
      <w:r w:rsidR="009C626B" w:rsidRPr="009D2DC0">
        <w:rPr>
          <w:rFonts w:cs="Arial"/>
          <w:szCs w:val="20"/>
        </w:rPr>
        <w:t xml:space="preserve"> týdnů</w:t>
      </w:r>
      <w:r w:rsidR="002B51D2" w:rsidRPr="009D2DC0">
        <w:rPr>
          <w:rFonts w:cs="Arial"/>
          <w:szCs w:val="20"/>
        </w:rPr>
        <w:t xml:space="preserve"> </w:t>
      </w:r>
      <w:r w:rsidR="00327D7B" w:rsidRPr="009D2DC0">
        <w:rPr>
          <w:rFonts w:cs="Arial"/>
          <w:szCs w:val="20"/>
        </w:rPr>
        <w:t xml:space="preserve">od </w:t>
      </w:r>
      <w:r w:rsidR="0045415D" w:rsidRPr="009D2DC0">
        <w:rPr>
          <w:rFonts w:cs="Arial"/>
          <w:szCs w:val="20"/>
        </w:rPr>
        <w:t xml:space="preserve">doručení </w:t>
      </w:r>
      <w:r w:rsidR="002D3EEF" w:rsidRPr="009D2DC0">
        <w:rPr>
          <w:rFonts w:cs="Arial"/>
          <w:szCs w:val="20"/>
        </w:rPr>
        <w:t>výzvy k plnění</w:t>
      </w:r>
      <w:r w:rsidR="0045415D" w:rsidRPr="009D2DC0">
        <w:rPr>
          <w:rFonts w:cs="Arial"/>
          <w:szCs w:val="20"/>
        </w:rPr>
        <w:t xml:space="preserve"> prodávajícímu</w:t>
      </w:r>
      <w:r w:rsidR="00811306" w:rsidRPr="009D2DC0">
        <w:rPr>
          <w:rFonts w:cs="Arial"/>
          <w:szCs w:val="20"/>
        </w:rPr>
        <w:t xml:space="preserve">, ledaže kupující určí </w:t>
      </w:r>
      <w:r w:rsidR="002D3EEF" w:rsidRPr="009D2DC0">
        <w:rPr>
          <w:rFonts w:cs="Arial"/>
          <w:szCs w:val="20"/>
        </w:rPr>
        <w:t>ve výzvě k plnění</w:t>
      </w:r>
      <w:r w:rsidR="00811306" w:rsidRPr="009D2DC0">
        <w:rPr>
          <w:rFonts w:cs="Arial"/>
          <w:szCs w:val="20"/>
        </w:rPr>
        <w:t xml:space="preserve"> pozdější dodací lhůtu.</w:t>
      </w:r>
      <w:r w:rsidR="00F51AE1" w:rsidRPr="009D2DC0">
        <w:rPr>
          <w:rFonts w:cs="Arial"/>
          <w:szCs w:val="20"/>
        </w:rPr>
        <w:t xml:space="preserve"> </w:t>
      </w:r>
      <w:r w:rsidR="002038D9" w:rsidRPr="009D2DC0">
        <w:rPr>
          <w:rFonts w:cs="Arial"/>
          <w:szCs w:val="20"/>
        </w:rPr>
        <w:t xml:space="preserve">Kupující má právo 2 týdny před termínem dodání uvedeným ve výzvě k plnění posunout tento termín až o 90 dní, prodávající je povinen pro tuto dobu zboží skladovat na vlastní náklady. </w:t>
      </w:r>
      <w:r w:rsidR="00F35BD9" w:rsidRPr="009D2DC0">
        <w:rPr>
          <w:rFonts w:cs="Arial"/>
          <w:szCs w:val="20"/>
        </w:rPr>
        <w:t>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27ECB645" w14:textId="77777777" w:rsidR="00042279" w:rsidRPr="009D2DC0" w:rsidRDefault="00042279" w:rsidP="00B65E1C">
      <w:pPr>
        <w:pStyle w:val="Odstavecseseznamem"/>
        <w:rPr>
          <w:rFonts w:cs="Arial"/>
          <w:szCs w:val="20"/>
        </w:rPr>
      </w:pPr>
    </w:p>
    <w:p w14:paraId="163C71F6" w14:textId="66F84803" w:rsidR="00042279" w:rsidRPr="009D2DC0" w:rsidRDefault="00042279">
      <w:pPr>
        <w:numPr>
          <w:ilvl w:val="0"/>
          <w:numId w:val="2"/>
        </w:numPr>
        <w:spacing w:line="280" w:lineRule="atLeast"/>
        <w:jc w:val="both"/>
        <w:rPr>
          <w:rFonts w:cs="Arial"/>
          <w:szCs w:val="20"/>
        </w:rPr>
      </w:pPr>
      <w:r w:rsidRPr="009D2DC0">
        <w:rPr>
          <w:rFonts w:cs="Arial"/>
          <w:szCs w:val="20"/>
        </w:rPr>
        <w:t xml:space="preserve">První výzvu k plnění je kupující oprávněn odeslat prodávajícímu po splnění povinnosti prodávajícího předložit protokoly o vykonaných zkouškách izolátorového závěsu dle čl. </w:t>
      </w:r>
      <w:r w:rsidR="00077D1F" w:rsidRPr="009D2DC0">
        <w:rPr>
          <w:rFonts w:cs="Arial"/>
          <w:szCs w:val="20"/>
        </w:rPr>
        <w:t>IX</w:t>
      </w:r>
      <w:r w:rsidRPr="009D2DC0">
        <w:rPr>
          <w:rFonts w:cs="Arial"/>
          <w:szCs w:val="20"/>
        </w:rPr>
        <w:t>. odst. 9 této smlouvy. Kupující tedy nebude odebírat zboží dokud prodávající řádně nepředloží protokoly o vykonaných zkouškách izolátorového závěsu.</w:t>
      </w:r>
    </w:p>
    <w:p w14:paraId="70208C7D" w14:textId="77777777" w:rsidR="002D160B" w:rsidRPr="009D2DC0" w:rsidRDefault="002D160B" w:rsidP="002B419D">
      <w:pPr>
        <w:spacing w:line="280" w:lineRule="atLeast"/>
        <w:jc w:val="both"/>
        <w:rPr>
          <w:rFonts w:cs="Arial"/>
          <w:szCs w:val="20"/>
        </w:rPr>
      </w:pPr>
    </w:p>
    <w:p w14:paraId="1DF36FC9" w14:textId="1181F1A4" w:rsidR="007A7407" w:rsidRPr="009D2DC0" w:rsidRDefault="007A7407" w:rsidP="002D160B">
      <w:pPr>
        <w:numPr>
          <w:ilvl w:val="0"/>
          <w:numId w:val="2"/>
        </w:numPr>
        <w:spacing w:line="280" w:lineRule="atLeast"/>
        <w:jc w:val="both"/>
        <w:rPr>
          <w:rFonts w:cs="Arial"/>
          <w:szCs w:val="20"/>
        </w:rPr>
      </w:pPr>
      <w:r w:rsidRPr="009D2DC0">
        <w:rPr>
          <w:rFonts w:cs="Arial"/>
          <w:szCs w:val="20"/>
        </w:rPr>
        <w:t>Při dodání zboží do místa plnění musí prodávající zboží dodat ve dnech určených kupujícím ve výzvě k plnění v souladu s dodací lhůtou dle odstavce</w:t>
      </w:r>
      <w:r w:rsidR="007C6F18" w:rsidRPr="009D2DC0">
        <w:rPr>
          <w:rFonts w:cs="Arial"/>
          <w:szCs w:val="20"/>
        </w:rPr>
        <w:t xml:space="preserve"> 3.</w:t>
      </w:r>
      <w:r w:rsidR="002B419D" w:rsidRPr="009D2DC0">
        <w:rPr>
          <w:rFonts w:cs="Arial"/>
          <w:szCs w:val="20"/>
        </w:rPr>
        <w:t xml:space="preserve"> tohoto </w:t>
      </w:r>
      <w:r w:rsidR="00CF6EB1" w:rsidRPr="009D2DC0">
        <w:rPr>
          <w:rFonts w:cs="Arial"/>
          <w:szCs w:val="20"/>
        </w:rPr>
        <w:t>článku jinak</w:t>
      </w:r>
      <w:r w:rsidRPr="009D2DC0">
        <w:rPr>
          <w:rFonts w:cs="Arial"/>
          <w:szCs w:val="20"/>
        </w:rPr>
        <w:t xml:space="preserve"> v pracovní dny, a to od pondělí do čtvrtka v době od 6.30 do 14.30 hodin a v pátek od 6.30 do 12.00 hodin. </w:t>
      </w:r>
    </w:p>
    <w:p w14:paraId="2BBA8A50" w14:textId="77777777" w:rsidR="002D160B" w:rsidRPr="009D2DC0" w:rsidRDefault="002D160B" w:rsidP="002D160B">
      <w:pPr>
        <w:spacing w:line="280" w:lineRule="atLeast"/>
        <w:ind w:left="340"/>
        <w:jc w:val="both"/>
        <w:rPr>
          <w:rFonts w:cs="Arial"/>
          <w:szCs w:val="20"/>
        </w:rPr>
      </w:pPr>
    </w:p>
    <w:p w14:paraId="5FFB99A7" w14:textId="77777777" w:rsidR="00D456FB" w:rsidRPr="009D2DC0" w:rsidRDefault="00D456FB" w:rsidP="00060B31">
      <w:pPr>
        <w:spacing w:line="280" w:lineRule="atLeast"/>
        <w:jc w:val="both"/>
        <w:rPr>
          <w:rFonts w:cs="Arial"/>
          <w:szCs w:val="20"/>
        </w:rPr>
      </w:pPr>
    </w:p>
    <w:p w14:paraId="2E58FAB4" w14:textId="77777777" w:rsidR="002D160B" w:rsidRPr="009D2DC0" w:rsidRDefault="002D160B" w:rsidP="00060B31">
      <w:pPr>
        <w:spacing w:line="280" w:lineRule="atLeast"/>
        <w:jc w:val="both"/>
        <w:rPr>
          <w:rFonts w:cs="Arial"/>
          <w:szCs w:val="20"/>
        </w:rPr>
      </w:pPr>
    </w:p>
    <w:p w14:paraId="5FFB99A8" w14:textId="284932F5" w:rsidR="00327D7B" w:rsidRPr="009D2DC0" w:rsidRDefault="00B02B4B" w:rsidP="00060B31">
      <w:pPr>
        <w:spacing w:line="280" w:lineRule="atLeast"/>
        <w:jc w:val="center"/>
        <w:rPr>
          <w:rFonts w:cs="Arial"/>
          <w:b/>
          <w:szCs w:val="20"/>
        </w:rPr>
      </w:pPr>
      <w:r w:rsidRPr="009D2DC0">
        <w:rPr>
          <w:rFonts w:cs="Arial"/>
          <w:b/>
          <w:szCs w:val="20"/>
        </w:rPr>
        <w:t xml:space="preserve"> V</w:t>
      </w:r>
      <w:r w:rsidR="00327D7B" w:rsidRPr="009D2DC0">
        <w:rPr>
          <w:rFonts w:cs="Arial"/>
          <w:b/>
          <w:szCs w:val="20"/>
        </w:rPr>
        <w:t>.</w:t>
      </w:r>
    </w:p>
    <w:p w14:paraId="5FFB99A9" w14:textId="77777777" w:rsidR="00327D7B" w:rsidRPr="009D2DC0" w:rsidRDefault="00327D7B" w:rsidP="00060B31">
      <w:pPr>
        <w:spacing w:line="280" w:lineRule="atLeast"/>
        <w:jc w:val="center"/>
        <w:rPr>
          <w:rFonts w:cs="Arial"/>
          <w:b/>
          <w:szCs w:val="20"/>
        </w:rPr>
      </w:pPr>
      <w:r w:rsidRPr="009D2DC0">
        <w:rPr>
          <w:rFonts w:cs="Arial"/>
          <w:b/>
          <w:szCs w:val="20"/>
        </w:rPr>
        <w:t>Cena</w:t>
      </w:r>
      <w:r w:rsidR="0049755D" w:rsidRPr="009D2DC0">
        <w:rPr>
          <w:rFonts w:cs="Arial"/>
          <w:b/>
          <w:szCs w:val="20"/>
        </w:rPr>
        <w:t xml:space="preserve"> a způsob úhrady</w:t>
      </w:r>
    </w:p>
    <w:p w14:paraId="5FFB99AA" w14:textId="77777777" w:rsidR="00327D7B" w:rsidRPr="009D2DC0" w:rsidRDefault="00327D7B" w:rsidP="00060B31">
      <w:pPr>
        <w:spacing w:line="280" w:lineRule="atLeast"/>
        <w:jc w:val="both"/>
        <w:rPr>
          <w:rFonts w:cs="Arial"/>
          <w:szCs w:val="20"/>
        </w:rPr>
      </w:pPr>
    </w:p>
    <w:p w14:paraId="1C8D03DE" w14:textId="5F210B0D" w:rsidR="00D353BD" w:rsidRPr="009D2DC0" w:rsidRDefault="00D353BD" w:rsidP="00D353BD">
      <w:pPr>
        <w:spacing w:line="280" w:lineRule="atLeast"/>
        <w:ind w:left="426"/>
        <w:jc w:val="both"/>
        <w:rPr>
          <w:rFonts w:cs="Arial"/>
        </w:rPr>
      </w:pPr>
    </w:p>
    <w:p w14:paraId="1C9A8776" w14:textId="5DEF87A9" w:rsidR="00DD771B" w:rsidRPr="009D2DC0" w:rsidRDefault="00D353BD" w:rsidP="008A3C64">
      <w:pPr>
        <w:numPr>
          <w:ilvl w:val="0"/>
          <w:numId w:val="5"/>
        </w:numPr>
        <w:spacing w:line="280" w:lineRule="atLeast"/>
        <w:ind w:left="426" w:hanging="426"/>
        <w:jc w:val="both"/>
        <w:rPr>
          <w:rFonts w:cs="Arial"/>
        </w:rPr>
      </w:pPr>
      <w:r w:rsidRPr="009D2DC0">
        <w:rPr>
          <w:rFonts w:cs="Arial"/>
        </w:rPr>
        <w:t xml:space="preserve">Jednotkové ceny uvedené v </w:t>
      </w:r>
      <w:r w:rsidRPr="009D2DC0">
        <w:rPr>
          <w:rFonts w:cs="Arial"/>
          <w:u w:val="single"/>
        </w:rPr>
        <w:t>příloze 1</w:t>
      </w:r>
      <w:r w:rsidRPr="009D2DC0">
        <w:rPr>
          <w:rFonts w:cs="Arial"/>
        </w:rPr>
        <w:t xml:space="preserve"> této smlouvy (dále jen „</w:t>
      </w:r>
      <w:r w:rsidRPr="009D2DC0">
        <w:rPr>
          <w:rFonts w:cs="Arial"/>
          <w:b/>
        </w:rPr>
        <w:t>cena</w:t>
      </w:r>
      <w:r w:rsidRPr="009D2DC0">
        <w:rPr>
          <w:rFonts w:cs="Arial"/>
        </w:rPr>
        <w:t xml:space="preserve">“) jsou nejvýše přípustné, konečné a nepřekročitelné, není-li dále stanoveno jinak. Pro vyloučení všech pochybností není kupující povinen hradit část ceny za zboží, které v souladu s článkem </w:t>
      </w:r>
      <w:r w:rsidR="00F13F97" w:rsidRPr="009D2DC0">
        <w:rPr>
          <w:rFonts w:cs="Arial"/>
        </w:rPr>
        <w:t>I</w:t>
      </w:r>
      <w:r w:rsidRPr="009D2DC0">
        <w:rPr>
          <w:rFonts w:cs="Arial"/>
        </w:rPr>
        <w:t xml:space="preserve">I. odst. </w:t>
      </w:r>
      <w:r w:rsidR="002D7450" w:rsidRPr="009D2DC0">
        <w:rPr>
          <w:rFonts w:cs="Arial"/>
        </w:rPr>
        <w:t>7</w:t>
      </w:r>
      <w:r w:rsidRPr="009D2DC0">
        <w:rPr>
          <w:rFonts w:cs="Arial"/>
        </w:rPr>
        <w:t>. této smlouvy neodebral.</w:t>
      </w:r>
    </w:p>
    <w:p w14:paraId="7AED7D97" w14:textId="7FE4C6F0" w:rsidR="006D1CAF" w:rsidRPr="009D2DC0" w:rsidRDefault="006D1CAF" w:rsidP="006D1CAF">
      <w:pPr>
        <w:numPr>
          <w:ilvl w:val="0"/>
          <w:numId w:val="5"/>
        </w:numPr>
        <w:spacing w:line="280" w:lineRule="atLeast"/>
        <w:ind w:left="426" w:hanging="426"/>
        <w:jc w:val="both"/>
        <w:rPr>
          <w:rFonts w:cs="Arial"/>
        </w:rPr>
      </w:pPr>
      <w:r w:rsidRPr="009D2DC0">
        <w:rPr>
          <w:rFonts w:cs="Arial"/>
        </w:rPr>
        <w:t xml:space="preserve">Jednotkové ceny uvedené v </w:t>
      </w:r>
      <w:r w:rsidRPr="009D2DC0">
        <w:rPr>
          <w:rFonts w:cs="Arial"/>
          <w:u w:val="single"/>
        </w:rPr>
        <w:t>příloze 1</w:t>
      </w:r>
      <w:r w:rsidRPr="009D2DC0">
        <w:rPr>
          <w:rFonts w:cs="Arial"/>
        </w:rPr>
        <w:t xml:space="preserve"> této smlouvy jsou platné a neměnné nejméně 24 měsíců od okamžiku podpisu této smlouvy oběma smluvními stranami v souladu s článkem X. odst. 1 této smlouvy. Pokud průměrná míra inflace za posledních 12 měsíců bude vyšší než </w:t>
      </w:r>
      <w:r w:rsidR="002247D7" w:rsidRPr="009D2DC0">
        <w:rPr>
          <w:rFonts w:cs="Arial"/>
        </w:rPr>
        <w:t>2</w:t>
      </w:r>
      <w:r w:rsidRPr="009D2DC0">
        <w:rPr>
          <w:rFonts w:cs="Arial"/>
        </w:rPr>
        <w:t>,00 % je prodávající oprávněn požádat o zvýšení jednotkové ceny uvedené v </w:t>
      </w:r>
      <w:r w:rsidRPr="009D2DC0">
        <w:rPr>
          <w:rFonts w:cs="Arial"/>
          <w:u w:val="single"/>
        </w:rPr>
        <w:t>příloze1</w:t>
      </w:r>
      <w:r w:rsidRPr="009D2DC0">
        <w:rPr>
          <w:rFonts w:cs="Arial"/>
        </w:rPr>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8" w:history="1">
        <w:r w:rsidRPr="009D2DC0">
          <w:rPr>
            <w:rFonts w:cs="Arial"/>
          </w:rPr>
          <w:t>http://www.czso.cz/csu/redakce.nsf/i/mira</w:t>
        </w:r>
      </w:hyperlink>
      <w:r w:rsidRPr="009D2DC0">
        <w:rPr>
          <w:rFonts w:cs="Arial"/>
        </w:rPr>
        <w:t xml:space="preserve"> inflace). Kupující je oprávněn přezkoumat požadavek na úpravu ceny, avšak v případě, že se tento požadavek ukáže jako oprávněný, je povinen ho akceptovat, a to do 1</w:t>
      </w:r>
      <w:r w:rsidR="008A364B" w:rsidRPr="009D2DC0">
        <w:rPr>
          <w:rFonts w:cs="Arial"/>
        </w:rPr>
        <w:t>5</w:t>
      </w:r>
      <w:r w:rsidRPr="009D2DC0">
        <w:rPr>
          <w:rFonts w:cs="Arial"/>
        </w:rPr>
        <w:t xml:space="preserve"> pracovních dnů od obdržení požadavku na úpravu ceny. Požadavek na úpravu základní jednotkové ceny lze pro následující </w:t>
      </w:r>
      <w:r w:rsidRPr="009D2DC0">
        <w:rPr>
          <w:rFonts w:cs="Arial"/>
        </w:rPr>
        <w:lastRenderedPageBreak/>
        <w:t xml:space="preserve">období zaslat nejpozději do </w:t>
      </w:r>
      <w:r w:rsidR="008A364B" w:rsidRPr="009D2DC0">
        <w:rPr>
          <w:rFonts w:cs="Arial"/>
        </w:rPr>
        <w:t>15</w:t>
      </w:r>
      <w:r w:rsidRPr="009D2DC0">
        <w:rPr>
          <w:rFonts w:cs="Arial"/>
        </w:rPr>
        <w:t>. kalendářního dne v měsíci. Nová jednotková cena pak bude platná a účinná k prvnímu dni měsíce následujícího po měsíci, v němž byl uzavřen dodatek upravující základní jednotkovou cenu. Úprava ceny bude provedena písemným dodatkem k této smlouvě, jednotková cena příslušných položek bude zaokrouhlena na celé koruny směrem nahoru.</w:t>
      </w:r>
    </w:p>
    <w:p w14:paraId="25594538" w14:textId="1BC218BF" w:rsidR="00DD771B" w:rsidRPr="009D2DC0" w:rsidRDefault="00DD771B" w:rsidP="00D353BD">
      <w:pPr>
        <w:spacing w:line="280" w:lineRule="atLeast"/>
        <w:jc w:val="both"/>
        <w:rPr>
          <w:rFonts w:cs="Arial"/>
        </w:rPr>
      </w:pPr>
    </w:p>
    <w:p w14:paraId="52BB3C0A" w14:textId="7636384B" w:rsidR="00B44388" w:rsidRPr="009D2DC0" w:rsidRDefault="0003158A" w:rsidP="008A3C64">
      <w:pPr>
        <w:numPr>
          <w:ilvl w:val="0"/>
          <w:numId w:val="5"/>
        </w:numPr>
        <w:spacing w:line="280" w:lineRule="atLeast"/>
        <w:ind w:left="426" w:hanging="426"/>
        <w:jc w:val="both"/>
        <w:rPr>
          <w:rFonts w:cs="Arial"/>
        </w:rPr>
      </w:pPr>
      <w:r w:rsidRPr="009D2DC0">
        <w:rPr>
          <w:rFonts w:cs="Arial"/>
        </w:rPr>
        <w:t xml:space="preserve">Do </w:t>
      </w:r>
      <w:r w:rsidR="005E6A96" w:rsidRPr="009D2DC0">
        <w:rPr>
          <w:rFonts w:cs="Arial"/>
        </w:rPr>
        <w:t xml:space="preserve">jednotkové </w:t>
      </w:r>
      <w:r w:rsidRPr="009D2DC0">
        <w:rPr>
          <w:rFonts w:cs="Arial"/>
        </w:rPr>
        <w:t>ceny jsou zahrnuty veškeré náklady prodávajícího v souvislosti s dodávkou zboží, včetně správních poplatků, daní, cla, schvalovacích řízení, p</w:t>
      </w:r>
      <w:r w:rsidR="00C505E1" w:rsidRPr="009D2DC0">
        <w:rPr>
          <w:rFonts w:cs="Arial"/>
        </w:rPr>
        <w:t xml:space="preserve">rovedení předepsaných zkoušek, </w:t>
      </w:r>
      <w:r w:rsidRPr="009D2DC0">
        <w:rPr>
          <w:rFonts w:cs="Arial"/>
        </w:rPr>
        <w:t xml:space="preserve">certifikátů a atestů, převodů práv, pojištění při přepravě, přepravních nákladů, nákladů na nevratné obaly, nákladů na odvoz vratných obalů, amortizace vratných obalů dle této smlouvy apod. a prodávající nemá právo požadovat zvýšení ceny z jakéhokoli důvodu. </w:t>
      </w:r>
      <w:r w:rsidR="00B44388" w:rsidRPr="009D2DC0">
        <w:rPr>
          <w:rFonts w:cs="Arial"/>
        </w:rPr>
        <w:t xml:space="preserve">Rozhodným dnem pro fakturaci (použití výše jednotkové ceny v souladu s čl. </w:t>
      </w:r>
      <w:r w:rsidR="00DB061C" w:rsidRPr="009D2DC0">
        <w:rPr>
          <w:rFonts w:cs="Arial"/>
        </w:rPr>
        <w:t>V.</w:t>
      </w:r>
      <w:r w:rsidR="00B44388" w:rsidRPr="009D2DC0">
        <w:rPr>
          <w:rFonts w:cs="Arial"/>
        </w:rPr>
        <w:t xml:space="preserve"> odst. </w:t>
      </w:r>
      <w:r w:rsidR="006B3C1A" w:rsidRPr="009D2DC0">
        <w:rPr>
          <w:rFonts w:cs="Arial"/>
        </w:rPr>
        <w:t>1</w:t>
      </w:r>
      <w:r w:rsidR="00B44388" w:rsidRPr="009D2DC0">
        <w:rPr>
          <w:rFonts w:cs="Arial"/>
        </w:rPr>
        <w:t>. této smlouvy) je pak den uskutečnění zdanitelného plnění.</w:t>
      </w:r>
    </w:p>
    <w:p w14:paraId="5DA9B615" w14:textId="77777777" w:rsidR="00B44388" w:rsidRPr="009D2DC0" w:rsidRDefault="00B44388" w:rsidP="005502D3">
      <w:pPr>
        <w:spacing w:line="280" w:lineRule="atLeast"/>
        <w:jc w:val="both"/>
        <w:rPr>
          <w:rFonts w:cs="Arial"/>
        </w:rPr>
      </w:pPr>
    </w:p>
    <w:p w14:paraId="5FFB99B0" w14:textId="5AE6E5A7" w:rsidR="0049755D" w:rsidRPr="009D2DC0" w:rsidRDefault="005E31F8" w:rsidP="00D61A31">
      <w:pPr>
        <w:numPr>
          <w:ilvl w:val="0"/>
          <w:numId w:val="5"/>
        </w:numPr>
        <w:spacing w:line="280" w:lineRule="atLeast"/>
        <w:ind w:left="426" w:hanging="426"/>
        <w:jc w:val="both"/>
        <w:rPr>
          <w:rFonts w:cs="Arial"/>
        </w:rPr>
      </w:pPr>
      <w:r w:rsidRPr="009D2DC0">
        <w:rPr>
          <w:rFonts w:cs="Arial"/>
        </w:rPr>
        <w:t>K</w:t>
      </w:r>
      <w:r w:rsidR="00FF54D4" w:rsidRPr="009D2DC0">
        <w:rPr>
          <w:rFonts w:cs="Arial"/>
        </w:rPr>
        <w:t>e konečné</w:t>
      </w:r>
      <w:r w:rsidRPr="009D2DC0">
        <w:rPr>
          <w:rFonts w:cs="Arial"/>
        </w:rPr>
        <w:t> ceně je prodávající oprávněn připočíst pouze příslušnou DPH v souladu s použitelnými právními předpisy.</w:t>
      </w:r>
      <w:r w:rsidR="00B44388" w:rsidRPr="009D2DC0">
        <w:rPr>
          <w:rFonts w:cs="Arial"/>
        </w:rPr>
        <w:t xml:space="preserve"> Datem zdanitelného plnění se rozumí den </w:t>
      </w:r>
      <w:r w:rsidR="000268DD" w:rsidRPr="009D2DC0">
        <w:rPr>
          <w:rFonts w:cs="Arial"/>
        </w:rPr>
        <w:t>dodání příslušného zboží</w:t>
      </w:r>
      <w:r w:rsidR="00B44388" w:rsidRPr="009D2DC0">
        <w:rPr>
          <w:rFonts w:cs="Arial"/>
        </w:rPr>
        <w:t xml:space="preserve">. </w:t>
      </w:r>
    </w:p>
    <w:p w14:paraId="77C7E88D" w14:textId="288FC7F8" w:rsidR="00761F53" w:rsidRPr="009D2DC0" w:rsidRDefault="00D61A31" w:rsidP="00D61A31">
      <w:pPr>
        <w:pStyle w:val="odstavec0"/>
        <w:numPr>
          <w:ilvl w:val="0"/>
          <w:numId w:val="5"/>
        </w:numPr>
        <w:ind w:left="426" w:hanging="426"/>
      </w:pPr>
      <w:r w:rsidRPr="009D2DC0">
        <w:t>Smluvní strany se dohodly, že prodávající vystaví fakturu – daňový doklad (dále jen „</w:t>
      </w:r>
      <w:r w:rsidRPr="009D2DC0">
        <w:rPr>
          <w:b/>
        </w:rPr>
        <w:t>faktura</w:t>
      </w:r>
      <w:r w:rsidRPr="009D2DC0">
        <w:t>“) za jednotlivé dodávky zboží uskutečněné na základě každé výzvy k plnění a předá takovou fakturu při dodání zboží kupujícímu spolu s příslušným dodacím listem dle čl. V</w:t>
      </w:r>
      <w:r w:rsidR="00890F4B" w:rsidRPr="009D2DC0">
        <w:t>I</w:t>
      </w:r>
      <w:r w:rsidRPr="009D2DC0">
        <w:t xml:space="preserve">. odst. </w:t>
      </w:r>
      <w:r w:rsidR="00890F4B" w:rsidRPr="009D2DC0">
        <w:t>5</w:t>
      </w:r>
      <w:r w:rsidRPr="009D2DC0">
        <w:t>. této smlouvy, přičemž údaje na faktuře musí být v souladu s vydaným dodacím listem. Splatnost ceny zboží dle příslušné faktury je dohodnuta na 60 kalendářních dnů od předání příslušné faktury kupujícímu.</w:t>
      </w:r>
    </w:p>
    <w:p w14:paraId="25F9DE1E" w14:textId="06B0D968" w:rsidR="004442A7" w:rsidRPr="009D2DC0" w:rsidRDefault="004442A7" w:rsidP="008A3C64">
      <w:pPr>
        <w:numPr>
          <w:ilvl w:val="0"/>
          <w:numId w:val="5"/>
        </w:numPr>
        <w:spacing w:line="280" w:lineRule="atLeast"/>
        <w:ind w:left="426" w:hanging="426"/>
        <w:jc w:val="both"/>
        <w:rPr>
          <w:rFonts w:cs="Arial"/>
          <w:szCs w:val="20"/>
        </w:rPr>
      </w:pPr>
      <w:r w:rsidRPr="009D2DC0">
        <w:rPr>
          <w:rFonts w:cs="Arial"/>
          <w:szCs w:val="20"/>
        </w:rPr>
        <w:t xml:space="preserve">Jednotlivé faktury musí obsahovat náležitosti daňového dokladu </w:t>
      </w:r>
      <w:r w:rsidR="00540934" w:rsidRPr="009D2DC0">
        <w:rPr>
          <w:rFonts w:cs="Arial"/>
          <w:szCs w:val="20"/>
        </w:rPr>
        <w:t>ve smyslu § 2</w:t>
      </w:r>
      <w:r w:rsidR="00642C03" w:rsidRPr="009D2DC0">
        <w:rPr>
          <w:rFonts w:cs="Arial"/>
          <w:szCs w:val="20"/>
        </w:rPr>
        <w:t>8</w:t>
      </w:r>
      <w:r w:rsidR="00540934" w:rsidRPr="009D2DC0">
        <w:rPr>
          <w:rFonts w:cs="Arial"/>
          <w:szCs w:val="20"/>
        </w:rPr>
        <w:t xml:space="preserve"> zákona č. 235/2004 Sb., o dani z přidané hodnoty, ve znění pozdějších předpisů a § 11 zákona č. 563/1991 Sb. o účetnictví, ve znění pozdějších předpisů</w:t>
      </w:r>
      <w:r w:rsidRPr="009D2DC0">
        <w:rPr>
          <w:rFonts w:cs="Arial"/>
          <w:szCs w:val="20"/>
        </w:rPr>
        <w:t>, číslo této smlouvy</w:t>
      </w:r>
      <w:r w:rsidR="00540934" w:rsidRPr="009D2DC0">
        <w:rPr>
          <w:rFonts w:cs="Arial"/>
          <w:szCs w:val="20"/>
        </w:rPr>
        <w:t xml:space="preserve"> a výzvy k plnění</w:t>
      </w:r>
      <w:r w:rsidRPr="009D2DC0">
        <w:rPr>
          <w:rFonts w:cs="Arial"/>
          <w:szCs w:val="20"/>
        </w:rPr>
        <w:t xml:space="preserve"> a musí k nim být připojena kopie příslušné</w:t>
      </w:r>
      <w:r w:rsidR="00540934" w:rsidRPr="009D2DC0">
        <w:rPr>
          <w:rFonts w:cs="Arial"/>
          <w:szCs w:val="20"/>
        </w:rPr>
        <w:t xml:space="preserve"> výzvy k plnění</w:t>
      </w:r>
      <w:r w:rsidRPr="009D2DC0">
        <w:rPr>
          <w:rFonts w:cs="Arial"/>
          <w:szCs w:val="20"/>
        </w:rPr>
        <w:t>.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3910CB43" w14:textId="77777777" w:rsidR="00FC0BC2" w:rsidRPr="009D2DC0" w:rsidRDefault="00FC0BC2" w:rsidP="00FC0BC2">
      <w:pPr>
        <w:spacing w:line="280" w:lineRule="atLeast"/>
        <w:ind w:left="426"/>
        <w:jc w:val="both"/>
        <w:rPr>
          <w:rFonts w:cs="Arial"/>
          <w:szCs w:val="20"/>
        </w:rPr>
      </w:pPr>
    </w:p>
    <w:p w14:paraId="23001515" w14:textId="13915741" w:rsidR="00BB624F" w:rsidRPr="009D2DC0" w:rsidRDefault="00BB624F" w:rsidP="008A3C64">
      <w:pPr>
        <w:numPr>
          <w:ilvl w:val="0"/>
          <w:numId w:val="5"/>
        </w:numPr>
        <w:spacing w:line="280" w:lineRule="atLeast"/>
        <w:ind w:left="426" w:hanging="426"/>
        <w:jc w:val="both"/>
        <w:rPr>
          <w:rFonts w:cs="Arial"/>
          <w:szCs w:val="20"/>
        </w:rPr>
      </w:pPr>
      <w:r w:rsidRPr="009D2DC0">
        <w:rPr>
          <w:rFonts w:cs="Arial"/>
          <w:szCs w:val="20"/>
        </w:rPr>
        <w:t xml:space="preserve">Faktura v jednom vyhotovení bude odeslána na fakturační adresu E.ON Distribuce Faktury, </w:t>
      </w:r>
      <w:proofErr w:type="spellStart"/>
      <w:r w:rsidRPr="009D2DC0">
        <w:rPr>
          <w:rFonts w:cs="Arial"/>
          <w:szCs w:val="20"/>
        </w:rPr>
        <w:t>P.O.Box</w:t>
      </w:r>
      <w:proofErr w:type="spellEnd"/>
      <w:r w:rsidRPr="009D2DC0">
        <w:rPr>
          <w:rFonts w:cs="Arial"/>
          <w:szCs w:val="20"/>
        </w:rPr>
        <w:t xml:space="preserve"> 13, Sazečská 9, 225 13 Praha, nebo e-mailovou adresu faktury-</w:t>
      </w:r>
      <w:hyperlink r:id="rId9" w:history="1">
        <w:r w:rsidR="00540934" w:rsidRPr="009D2DC0">
          <w:rPr>
            <w:rStyle w:val="Hypertextovodkaz"/>
            <w:rFonts w:cs="Arial"/>
            <w:szCs w:val="20"/>
          </w:rPr>
          <w:t>eon.distribuce@eon.cz</w:t>
        </w:r>
      </w:hyperlink>
      <w:r w:rsidRPr="009D2DC0">
        <w:rPr>
          <w:rFonts w:cs="Arial"/>
          <w:szCs w:val="20"/>
        </w:rPr>
        <w:t>. V případě odeslání faktury na e-mailovou adresu faktury-</w:t>
      </w:r>
      <w:hyperlink r:id="rId10" w:history="1">
        <w:r w:rsidR="00540934" w:rsidRPr="009D2DC0">
          <w:rPr>
            <w:rStyle w:val="Hypertextovodkaz"/>
            <w:rFonts w:cs="Arial"/>
            <w:szCs w:val="20"/>
          </w:rPr>
          <w:t>eon.distribuce@eon.cz</w:t>
        </w:r>
      </w:hyperlink>
      <w:r w:rsidRPr="009D2DC0">
        <w:rPr>
          <w:rFonts w:cs="Arial"/>
          <w:szCs w:val="20"/>
        </w:rPr>
        <w:t xml:space="preserve"> může e-mail obsahovat pouze jeden přiložený dokument ve formátu PDF, jehož součástí by měla být jedna faktura včetně příloh o velikosti maximálně 10 MB.</w:t>
      </w:r>
    </w:p>
    <w:p w14:paraId="0D7029CB" w14:textId="77777777" w:rsidR="00BB624F" w:rsidRPr="009D2DC0" w:rsidRDefault="00BB624F" w:rsidP="002F137B">
      <w:pPr>
        <w:spacing w:line="280" w:lineRule="atLeast"/>
        <w:ind w:left="425"/>
        <w:jc w:val="both"/>
        <w:rPr>
          <w:rFonts w:cs="Arial"/>
          <w:szCs w:val="20"/>
        </w:rPr>
      </w:pPr>
    </w:p>
    <w:p w14:paraId="7FABF220" w14:textId="18617DAD" w:rsidR="00513092" w:rsidRPr="009D2DC0" w:rsidRDefault="00513092" w:rsidP="008A3C64">
      <w:pPr>
        <w:numPr>
          <w:ilvl w:val="0"/>
          <w:numId w:val="5"/>
        </w:numPr>
        <w:spacing w:line="280" w:lineRule="atLeast"/>
        <w:ind w:left="425" w:hanging="425"/>
        <w:jc w:val="both"/>
        <w:rPr>
          <w:rFonts w:cs="Arial"/>
          <w:szCs w:val="20"/>
        </w:rPr>
      </w:pPr>
      <w:r w:rsidRPr="009D2DC0">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9D2DC0">
        <w:rPr>
          <w:rFonts w:cs="Arial"/>
          <w:szCs w:val="20"/>
        </w:rPr>
        <w:t>měna týká jen příslušné faktury.</w:t>
      </w:r>
    </w:p>
    <w:p w14:paraId="5FFB99B4" w14:textId="77777777" w:rsidR="00AB34F1" w:rsidRPr="009D2DC0" w:rsidRDefault="00AB34F1" w:rsidP="00AB34F1">
      <w:pPr>
        <w:pStyle w:val="Odstavecseseznamem"/>
        <w:rPr>
          <w:rFonts w:cs="Arial"/>
        </w:rPr>
      </w:pPr>
    </w:p>
    <w:p w14:paraId="5FFB99B5" w14:textId="77777777" w:rsidR="001E1DF5" w:rsidRPr="009D2DC0" w:rsidRDefault="001900E6" w:rsidP="008A3C64">
      <w:pPr>
        <w:numPr>
          <w:ilvl w:val="0"/>
          <w:numId w:val="5"/>
        </w:numPr>
        <w:spacing w:line="280" w:lineRule="atLeast"/>
        <w:ind w:left="425" w:hanging="425"/>
        <w:jc w:val="both"/>
        <w:rPr>
          <w:rFonts w:cs="Arial"/>
          <w:szCs w:val="20"/>
        </w:rPr>
      </w:pPr>
      <w:r w:rsidRPr="009D2DC0">
        <w:rPr>
          <w:rFonts w:cs="Arial"/>
          <w:szCs w:val="20"/>
        </w:rPr>
        <w:t>Dílčí cena uvedená v příslušné faktuře</w:t>
      </w:r>
      <w:r w:rsidR="001E1DF5" w:rsidRPr="009D2DC0">
        <w:rPr>
          <w:rFonts w:cs="Arial"/>
          <w:szCs w:val="20"/>
        </w:rPr>
        <w:t xml:space="preserve"> je uhrazena řádně a včas, je-li částka</w:t>
      </w:r>
      <w:r w:rsidR="00CD7085" w:rsidRPr="009D2DC0">
        <w:rPr>
          <w:rFonts w:cs="Arial"/>
          <w:szCs w:val="20"/>
        </w:rPr>
        <w:t xml:space="preserve"> dle faktury</w:t>
      </w:r>
      <w:r w:rsidR="001E1DF5" w:rsidRPr="009D2DC0">
        <w:rPr>
          <w:rFonts w:cs="Arial"/>
          <w:szCs w:val="20"/>
        </w:rPr>
        <w:t xml:space="preserve"> nejpozději v poslední den lhůty</w:t>
      </w:r>
      <w:r w:rsidRPr="009D2DC0">
        <w:rPr>
          <w:rFonts w:cs="Arial"/>
          <w:szCs w:val="20"/>
        </w:rPr>
        <w:t xml:space="preserve"> splatnosti</w:t>
      </w:r>
      <w:r w:rsidR="001E1DF5" w:rsidRPr="009D2DC0">
        <w:rPr>
          <w:rFonts w:cs="Arial"/>
          <w:szCs w:val="20"/>
        </w:rPr>
        <w:t xml:space="preserve"> </w:t>
      </w:r>
      <w:r w:rsidR="009E43F7" w:rsidRPr="009D2DC0">
        <w:rPr>
          <w:rFonts w:cs="Arial"/>
          <w:szCs w:val="20"/>
        </w:rPr>
        <w:t>odepsána z</w:t>
      </w:r>
      <w:r w:rsidRPr="009D2DC0">
        <w:rPr>
          <w:rFonts w:cs="Arial"/>
          <w:szCs w:val="20"/>
        </w:rPr>
        <w:t> </w:t>
      </w:r>
      <w:r w:rsidR="001E1DF5" w:rsidRPr="009D2DC0">
        <w:rPr>
          <w:rFonts w:cs="Arial"/>
          <w:szCs w:val="20"/>
        </w:rPr>
        <w:t>účt</w:t>
      </w:r>
      <w:r w:rsidR="009E43F7" w:rsidRPr="009D2DC0">
        <w:rPr>
          <w:rFonts w:cs="Arial"/>
          <w:szCs w:val="20"/>
        </w:rPr>
        <w:t>u</w:t>
      </w:r>
      <w:r w:rsidRPr="009D2DC0">
        <w:rPr>
          <w:rFonts w:cs="Arial"/>
          <w:szCs w:val="20"/>
        </w:rPr>
        <w:t xml:space="preserve"> kupujícího</w:t>
      </w:r>
      <w:r w:rsidR="00B11978" w:rsidRPr="009D2DC0">
        <w:rPr>
          <w:rFonts w:cs="Arial"/>
          <w:szCs w:val="20"/>
        </w:rPr>
        <w:t xml:space="preserve"> ve prospěch účtu </w:t>
      </w:r>
      <w:r w:rsidRPr="009D2DC0">
        <w:rPr>
          <w:rFonts w:cs="Arial"/>
          <w:szCs w:val="20"/>
        </w:rPr>
        <w:t>prodávajícího</w:t>
      </w:r>
      <w:r w:rsidR="001E1DF5" w:rsidRPr="009D2DC0">
        <w:rPr>
          <w:rFonts w:cs="Arial"/>
          <w:szCs w:val="20"/>
        </w:rPr>
        <w:t>.</w:t>
      </w:r>
    </w:p>
    <w:p w14:paraId="5FFB99B6" w14:textId="77777777" w:rsidR="0049755D" w:rsidRPr="009D2DC0" w:rsidRDefault="0049755D" w:rsidP="00060B31">
      <w:pPr>
        <w:pStyle w:val="Zkladntext"/>
        <w:spacing w:line="280" w:lineRule="atLeast"/>
        <w:jc w:val="both"/>
        <w:rPr>
          <w:rFonts w:ascii="Arial" w:hAnsi="Arial" w:cs="Arial"/>
          <w:color w:val="auto"/>
          <w:sz w:val="20"/>
        </w:rPr>
      </w:pPr>
    </w:p>
    <w:p w14:paraId="5FFB99B7" w14:textId="68B148B0" w:rsidR="00327D7B" w:rsidRDefault="00327D7B" w:rsidP="00060B31">
      <w:pPr>
        <w:spacing w:line="280" w:lineRule="atLeast"/>
        <w:jc w:val="both"/>
        <w:rPr>
          <w:rFonts w:cs="Arial"/>
          <w:szCs w:val="20"/>
        </w:rPr>
      </w:pPr>
    </w:p>
    <w:p w14:paraId="743E7554" w14:textId="1B281F37" w:rsidR="009D2DC0" w:rsidRDefault="009D2DC0" w:rsidP="00060B31">
      <w:pPr>
        <w:spacing w:line="280" w:lineRule="atLeast"/>
        <w:jc w:val="both"/>
        <w:rPr>
          <w:rFonts w:cs="Arial"/>
          <w:szCs w:val="20"/>
        </w:rPr>
      </w:pPr>
    </w:p>
    <w:p w14:paraId="6D4232A8" w14:textId="1F9E4148" w:rsidR="009D2DC0" w:rsidRDefault="009D2DC0" w:rsidP="00060B31">
      <w:pPr>
        <w:spacing w:line="280" w:lineRule="atLeast"/>
        <w:jc w:val="both"/>
        <w:rPr>
          <w:rFonts w:cs="Arial"/>
          <w:szCs w:val="20"/>
        </w:rPr>
      </w:pPr>
    </w:p>
    <w:p w14:paraId="153B3084" w14:textId="77777777" w:rsidR="009D2DC0" w:rsidRPr="009D2DC0" w:rsidRDefault="009D2DC0" w:rsidP="00060B31">
      <w:pPr>
        <w:spacing w:line="280" w:lineRule="atLeast"/>
        <w:jc w:val="both"/>
        <w:rPr>
          <w:rFonts w:cs="Arial"/>
          <w:szCs w:val="20"/>
        </w:rPr>
      </w:pPr>
    </w:p>
    <w:p w14:paraId="5FFB99B8" w14:textId="56716F2D" w:rsidR="00327D7B" w:rsidRPr="009D2DC0" w:rsidRDefault="00327D7B" w:rsidP="00060B31">
      <w:pPr>
        <w:spacing w:line="280" w:lineRule="atLeast"/>
        <w:jc w:val="center"/>
        <w:rPr>
          <w:rFonts w:cs="Arial"/>
          <w:b/>
          <w:szCs w:val="20"/>
        </w:rPr>
      </w:pPr>
      <w:r w:rsidRPr="009D2DC0">
        <w:rPr>
          <w:rFonts w:cs="Arial"/>
          <w:b/>
          <w:szCs w:val="20"/>
        </w:rPr>
        <w:lastRenderedPageBreak/>
        <w:t>V</w:t>
      </w:r>
      <w:r w:rsidR="008A364B" w:rsidRPr="009D2DC0">
        <w:rPr>
          <w:rFonts w:cs="Arial"/>
          <w:b/>
          <w:szCs w:val="20"/>
        </w:rPr>
        <w:t>I</w:t>
      </w:r>
      <w:r w:rsidRPr="009D2DC0">
        <w:rPr>
          <w:rFonts w:cs="Arial"/>
          <w:b/>
          <w:szCs w:val="20"/>
        </w:rPr>
        <w:t>.</w:t>
      </w:r>
    </w:p>
    <w:p w14:paraId="52E6D2F9" w14:textId="77777777" w:rsidR="00BB624F" w:rsidRPr="009D2DC0" w:rsidRDefault="00BB624F" w:rsidP="00BB624F">
      <w:pPr>
        <w:spacing w:line="280" w:lineRule="atLeast"/>
        <w:jc w:val="center"/>
        <w:rPr>
          <w:rFonts w:cs="Arial"/>
          <w:b/>
          <w:szCs w:val="20"/>
        </w:rPr>
      </w:pPr>
      <w:r w:rsidRPr="009D2DC0">
        <w:rPr>
          <w:rFonts w:cs="Arial"/>
          <w:b/>
          <w:szCs w:val="20"/>
        </w:rPr>
        <w:t>Způsob realizace jednotlivých dílčích dodávek (plnění)</w:t>
      </w:r>
    </w:p>
    <w:p w14:paraId="5FFB99BA" w14:textId="77777777" w:rsidR="00327D7B" w:rsidRPr="009D2DC0" w:rsidRDefault="00327D7B" w:rsidP="00060B31">
      <w:pPr>
        <w:spacing w:line="280" w:lineRule="atLeast"/>
        <w:jc w:val="center"/>
        <w:rPr>
          <w:rFonts w:cs="Arial"/>
          <w:b/>
          <w:szCs w:val="20"/>
        </w:rPr>
      </w:pPr>
    </w:p>
    <w:p w14:paraId="0EEF2217" w14:textId="77777777" w:rsidR="00890F4B" w:rsidRPr="009D2DC0" w:rsidRDefault="00890F4B" w:rsidP="00890F4B">
      <w:pPr>
        <w:pStyle w:val="Odstavecseseznamem"/>
        <w:rPr>
          <w:rFonts w:cs="Arial"/>
          <w:szCs w:val="20"/>
          <w:lang w:eastAsia="en-US"/>
        </w:rPr>
      </w:pPr>
      <w:bookmarkStart w:id="1" w:name="_Ref264907869"/>
    </w:p>
    <w:p w14:paraId="29A33678" w14:textId="52690470" w:rsidR="0020622F" w:rsidRPr="009D2DC0" w:rsidRDefault="0020622F" w:rsidP="00890F4B">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9D2DC0">
        <w:rPr>
          <w:rFonts w:ascii="Arial" w:hAnsi="Arial" w:cs="Arial"/>
          <w:sz w:val="20"/>
          <w:szCs w:val="20"/>
          <w:lang w:eastAsia="en-US"/>
        </w:rPr>
        <w:t xml:space="preserve">Prodávající je povinen avizovat kupujícímu předem realizaci každé zamýšlené dodávky požadované kupujícím na základě výzvy kupujícího dle předchozích vět, a to emailem na adresu pracovníků příjmu centrálních skladů Brno: Jitka Nováková, tel.: 545542615, email: </w:t>
      </w:r>
      <w:hyperlink r:id="rId11" w:history="1">
        <w:r w:rsidRPr="009D2DC0">
          <w:rPr>
            <w:rFonts w:ascii="Arial" w:hAnsi="Arial" w:cs="Arial"/>
            <w:sz w:val="20"/>
            <w:szCs w:val="20"/>
            <w:lang w:eastAsia="en-US"/>
          </w:rPr>
          <w:t>jitka.novakova@eon.cz</w:t>
        </w:r>
      </w:hyperlink>
      <w:r w:rsidRPr="009D2DC0">
        <w:rPr>
          <w:rFonts w:ascii="Arial" w:hAnsi="Arial" w:cs="Arial"/>
          <w:sz w:val="20"/>
          <w:szCs w:val="20"/>
          <w:lang w:eastAsia="en-US"/>
        </w:rPr>
        <w:t xml:space="preserve">,, nebo České Budějovice: Lenka Kubešová, tel.: 387865622, email: </w:t>
      </w:r>
      <w:hyperlink r:id="rId12" w:history="1">
        <w:r w:rsidRPr="009D2DC0">
          <w:rPr>
            <w:rFonts w:ascii="Arial" w:hAnsi="Arial" w:cs="Arial"/>
            <w:sz w:val="20"/>
            <w:szCs w:val="20"/>
            <w:lang w:eastAsia="en-US"/>
          </w:rPr>
          <w:t>lenka.kubesova@eon.cz</w:t>
        </w:r>
      </w:hyperlink>
      <w:r w:rsidRPr="009D2DC0">
        <w:rPr>
          <w:rFonts w:ascii="Arial" w:hAnsi="Arial" w:cs="Arial"/>
          <w:sz w:val="20"/>
          <w:szCs w:val="20"/>
          <w:lang w:eastAsia="en-US"/>
        </w:rPr>
        <w:t>,</w:t>
      </w:r>
      <w:r w:rsidRPr="009D2DC0">
        <w:rPr>
          <w:rFonts w:ascii="Arial" w:hAnsi="Arial" w:cs="Arial"/>
          <w:sz w:val="20"/>
          <w:lang w:eastAsia="en-US"/>
        </w:rPr>
        <w:t xml:space="preserve"> </w:t>
      </w:r>
      <w:r w:rsidRPr="009D2DC0">
        <w:rPr>
          <w:rFonts w:ascii="Arial" w:hAnsi="Arial" w:cs="Arial"/>
          <w:sz w:val="20"/>
          <w:szCs w:val="20"/>
          <w:lang w:eastAsia="en-US"/>
        </w:rPr>
        <w:t>případně na adresu jiných osob určených kupujícím (dále jen „avízo o dodání“). Avízo o dodání musí prodávající učinit vůči kupujícímu</w:t>
      </w:r>
      <w:r w:rsidR="0009405B" w:rsidRPr="009D2DC0">
        <w:rPr>
          <w:rFonts w:ascii="Arial" w:hAnsi="Arial" w:cs="Arial"/>
          <w:sz w:val="20"/>
          <w:szCs w:val="20"/>
          <w:lang w:eastAsia="en-US"/>
        </w:rPr>
        <w:t xml:space="preserve"> alespoň</w:t>
      </w:r>
      <w:r w:rsidRPr="009D2DC0">
        <w:rPr>
          <w:rFonts w:ascii="Arial" w:hAnsi="Arial" w:cs="Arial"/>
          <w:sz w:val="20"/>
          <w:szCs w:val="20"/>
          <w:lang w:eastAsia="en-US"/>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 </w:t>
      </w:r>
    </w:p>
    <w:p w14:paraId="77A0AB7E" w14:textId="2A7A2767" w:rsidR="00BC5E4C" w:rsidRPr="009D2DC0" w:rsidRDefault="00BB624F" w:rsidP="00BC5E4C">
      <w:pPr>
        <w:pStyle w:val="rltextlnkuslovan"/>
        <w:spacing w:before="0" w:beforeAutospacing="0" w:after="0" w:afterAutospacing="0" w:line="280" w:lineRule="atLeast"/>
        <w:ind w:left="426"/>
        <w:jc w:val="both"/>
        <w:rPr>
          <w:rFonts w:ascii="Arial" w:hAnsi="Arial" w:cs="Arial"/>
          <w:sz w:val="20"/>
          <w:szCs w:val="20"/>
        </w:rPr>
      </w:pPr>
      <w:r w:rsidRPr="009D2DC0">
        <w:rPr>
          <w:rFonts w:ascii="Arial" w:hAnsi="Arial" w:cs="Arial"/>
          <w:sz w:val="20"/>
          <w:szCs w:val="20"/>
        </w:rPr>
        <w:t xml:space="preserve"> </w:t>
      </w:r>
    </w:p>
    <w:bookmarkEnd w:id="1"/>
    <w:p w14:paraId="3B00D9CA" w14:textId="77777777" w:rsidR="009355C1" w:rsidRPr="009D2DC0" w:rsidRDefault="009355C1" w:rsidP="002225D3">
      <w:pPr>
        <w:pStyle w:val="rltextlnkuslovan"/>
        <w:spacing w:before="0" w:beforeAutospacing="0" w:after="0" w:afterAutospacing="0" w:line="280" w:lineRule="atLeast"/>
        <w:jc w:val="both"/>
        <w:rPr>
          <w:rFonts w:ascii="Arial" w:hAnsi="Arial" w:cs="Arial"/>
          <w:sz w:val="20"/>
          <w:szCs w:val="20"/>
        </w:rPr>
      </w:pPr>
    </w:p>
    <w:p w14:paraId="2DA5F10E" w14:textId="77777777" w:rsidR="009355C1" w:rsidRPr="009D2DC0" w:rsidRDefault="003B3158"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D2DC0">
        <w:rPr>
          <w:rFonts w:ascii="Arial" w:hAnsi="Arial" w:cs="Arial"/>
          <w:sz w:val="20"/>
          <w:szCs w:val="20"/>
          <w:lang w:eastAsia="en-US"/>
        </w:rPr>
        <w:t>Prodávající</w:t>
      </w:r>
      <w:r w:rsidR="00321EBD" w:rsidRPr="009D2DC0">
        <w:rPr>
          <w:rFonts w:ascii="Arial" w:hAnsi="Arial" w:cs="Arial"/>
          <w:sz w:val="20"/>
          <w:szCs w:val="20"/>
          <w:lang w:eastAsia="en-US"/>
        </w:rPr>
        <w:t xml:space="preserve"> je povinen </w:t>
      </w:r>
      <w:r w:rsidR="00AB3C8A" w:rsidRPr="009D2DC0">
        <w:rPr>
          <w:rFonts w:ascii="Arial" w:hAnsi="Arial" w:cs="Arial"/>
          <w:sz w:val="20"/>
          <w:szCs w:val="20"/>
          <w:lang w:eastAsia="en-US"/>
        </w:rPr>
        <w:t>dodat kupujícímu zboží řádně a včas, v bezvadné jakosti v souladu s touto smlouvu, technickými požadavky uvedenými v </w:t>
      </w:r>
      <w:r w:rsidR="00AB3C8A" w:rsidRPr="009D2DC0">
        <w:rPr>
          <w:rFonts w:ascii="Arial" w:hAnsi="Arial" w:cs="Arial"/>
          <w:sz w:val="20"/>
          <w:szCs w:val="20"/>
          <w:u w:val="single"/>
          <w:lang w:eastAsia="en-US"/>
        </w:rPr>
        <w:t>příloze 2</w:t>
      </w:r>
      <w:r w:rsidR="00AB3C8A" w:rsidRPr="009D2DC0">
        <w:rPr>
          <w:rFonts w:ascii="Arial" w:hAnsi="Arial" w:cs="Arial"/>
          <w:sz w:val="20"/>
          <w:szCs w:val="20"/>
          <w:lang w:eastAsia="en-US"/>
        </w:rPr>
        <w:t xml:space="preserve"> této smlouvy, technickými parametry uvedenými v </w:t>
      </w:r>
      <w:r w:rsidR="00AB3C8A" w:rsidRPr="009D2DC0">
        <w:rPr>
          <w:rFonts w:ascii="Arial" w:hAnsi="Arial" w:cs="Arial"/>
          <w:sz w:val="20"/>
          <w:szCs w:val="20"/>
          <w:u w:val="single"/>
          <w:lang w:eastAsia="en-US"/>
        </w:rPr>
        <w:t>příloze 3</w:t>
      </w:r>
      <w:r w:rsidR="00AB3C8A" w:rsidRPr="009D2DC0">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Pr="009D2DC0"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3BCDB66" w14:textId="2C466A84" w:rsidR="00E0559C" w:rsidRPr="009D2DC0" w:rsidRDefault="00E0559C" w:rsidP="00E0559C">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D2DC0">
        <w:rPr>
          <w:rFonts w:ascii="Arial" w:hAnsi="Arial" w:cs="Arial"/>
          <w:sz w:val="20"/>
          <w:szCs w:val="20"/>
        </w:rPr>
        <w:t xml:space="preserve">Specifické požadavky </w:t>
      </w:r>
      <w:r w:rsidR="000758E4" w:rsidRPr="009D2DC0">
        <w:rPr>
          <w:rFonts w:ascii="Arial" w:hAnsi="Arial" w:cs="Arial"/>
          <w:sz w:val="20"/>
          <w:szCs w:val="20"/>
        </w:rPr>
        <w:t>prodávajícího</w:t>
      </w:r>
      <w:r w:rsidRPr="009D2DC0">
        <w:rPr>
          <w:rFonts w:ascii="Arial" w:hAnsi="Arial" w:cs="Arial"/>
          <w:sz w:val="20"/>
          <w:szCs w:val="20"/>
        </w:rPr>
        <w:t xml:space="preserve"> ohledně </w:t>
      </w:r>
      <w:r w:rsidR="000758E4" w:rsidRPr="009D2DC0">
        <w:rPr>
          <w:rFonts w:ascii="Arial" w:hAnsi="Arial" w:cs="Arial"/>
          <w:sz w:val="20"/>
          <w:szCs w:val="20"/>
        </w:rPr>
        <w:t>skladování a manipulace se</w:t>
      </w:r>
      <w:r w:rsidRPr="009D2DC0">
        <w:rPr>
          <w:rFonts w:ascii="Arial" w:hAnsi="Arial" w:cs="Arial"/>
          <w:sz w:val="20"/>
          <w:szCs w:val="20"/>
        </w:rPr>
        <w:t xml:space="preserve"> zboží</w:t>
      </w:r>
      <w:r w:rsidR="000758E4" w:rsidRPr="009D2DC0">
        <w:rPr>
          <w:rFonts w:ascii="Arial" w:hAnsi="Arial" w:cs="Arial"/>
          <w:sz w:val="20"/>
          <w:szCs w:val="20"/>
        </w:rPr>
        <w:t>m nebo</w:t>
      </w:r>
      <w:r w:rsidR="000758E4" w:rsidRPr="009D2DC0">
        <w:rPr>
          <w:rFonts w:ascii="Arial" w:hAnsi="Arial" w:cs="Arial"/>
          <w:b/>
          <w:sz w:val="20"/>
          <w:szCs w:val="20"/>
        </w:rPr>
        <w:t xml:space="preserve"> </w:t>
      </w:r>
      <w:r w:rsidR="000758E4" w:rsidRPr="009D2DC0">
        <w:rPr>
          <w:rFonts w:ascii="Arial" w:hAnsi="Arial" w:cs="Arial"/>
          <w:sz w:val="20"/>
          <w:szCs w:val="20"/>
        </w:rPr>
        <w:t xml:space="preserve">výslovné vyjádření, že žádné specifické požadavky na </w:t>
      </w:r>
      <w:r w:rsidR="00934ED7" w:rsidRPr="009D2DC0">
        <w:rPr>
          <w:rFonts w:ascii="Arial" w:hAnsi="Arial" w:cs="Arial"/>
          <w:sz w:val="20"/>
          <w:szCs w:val="20"/>
        </w:rPr>
        <w:t xml:space="preserve">dopravu, </w:t>
      </w:r>
      <w:r w:rsidR="000758E4" w:rsidRPr="009D2DC0">
        <w:rPr>
          <w:rFonts w:ascii="Arial" w:hAnsi="Arial" w:cs="Arial"/>
          <w:sz w:val="20"/>
          <w:szCs w:val="20"/>
        </w:rPr>
        <w:t>skladování a manipulaci se zbožím nejsou vyžadovány,</w:t>
      </w:r>
      <w:r w:rsidRPr="009D2DC0">
        <w:rPr>
          <w:rFonts w:ascii="Arial" w:hAnsi="Arial" w:cs="Arial"/>
          <w:sz w:val="20"/>
          <w:szCs w:val="20"/>
        </w:rPr>
        <w:t xml:space="preserve"> jsou uvedeny v </w:t>
      </w:r>
      <w:r w:rsidRPr="009D2DC0">
        <w:rPr>
          <w:rFonts w:ascii="Arial" w:hAnsi="Arial" w:cs="Arial"/>
          <w:sz w:val="20"/>
          <w:szCs w:val="20"/>
          <w:u w:val="single"/>
        </w:rPr>
        <w:t xml:space="preserve">příloze </w:t>
      </w:r>
      <w:r w:rsidR="005304E8" w:rsidRPr="009D2DC0">
        <w:rPr>
          <w:rFonts w:ascii="Arial" w:hAnsi="Arial" w:cs="Arial"/>
          <w:sz w:val="20"/>
          <w:szCs w:val="20"/>
          <w:u w:val="single"/>
        </w:rPr>
        <w:t>6</w:t>
      </w:r>
      <w:r w:rsidRPr="009D2DC0">
        <w:rPr>
          <w:rFonts w:ascii="Arial" w:hAnsi="Arial" w:cs="Arial"/>
          <w:sz w:val="20"/>
          <w:szCs w:val="20"/>
        </w:rPr>
        <w:t xml:space="preserve"> této smlouvy.</w:t>
      </w:r>
    </w:p>
    <w:p w14:paraId="1852C6CB" w14:textId="79DDD1B8" w:rsidR="00D353BD" w:rsidRPr="009D2DC0" w:rsidRDefault="00D353BD" w:rsidP="00D353BD">
      <w:pPr>
        <w:pStyle w:val="rltextlnkuslovan"/>
        <w:spacing w:before="0" w:beforeAutospacing="0" w:after="0" w:afterAutospacing="0" w:line="280" w:lineRule="atLeast"/>
        <w:jc w:val="both"/>
        <w:rPr>
          <w:rFonts w:ascii="Arial" w:hAnsi="Arial" w:cs="Arial"/>
          <w:sz w:val="20"/>
          <w:szCs w:val="20"/>
        </w:rPr>
      </w:pPr>
    </w:p>
    <w:p w14:paraId="44C5E97D" w14:textId="77777777" w:rsidR="009355C1" w:rsidRPr="009D2DC0" w:rsidRDefault="0005177F"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D2DC0">
        <w:rPr>
          <w:rFonts w:ascii="Arial" w:hAnsi="Arial" w:cs="Arial"/>
          <w:sz w:val="20"/>
          <w:szCs w:val="20"/>
          <w:lang w:eastAsia="en-US"/>
        </w:rPr>
        <w:t>Při</w:t>
      </w:r>
      <w:r w:rsidR="00A25688" w:rsidRPr="009D2DC0">
        <w:rPr>
          <w:rFonts w:ascii="Arial" w:hAnsi="Arial" w:cs="Arial"/>
          <w:sz w:val="20"/>
          <w:szCs w:val="20"/>
          <w:lang w:eastAsia="en-US"/>
        </w:rPr>
        <w:t xml:space="preserve"> </w:t>
      </w:r>
      <w:r w:rsidRPr="009D2DC0">
        <w:rPr>
          <w:rFonts w:ascii="Arial" w:hAnsi="Arial" w:cs="Arial"/>
          <w:sz w:val="20"/>
          <w:szCs w:val="20"/>
          <w:lang w:eastAsia="en-US"/>
        </w:rPr>
        <w:t>převzetí</w:t>
      </w:r>
      <w:r w:rsidR="00A25688" w:rsidRPr="009D2DC0">
        <w:rPr>
          <w:rFonts w:ascii="Arial" w:hAnsi="Arial" w:cs="Arial"/>
          <w:sz w:val="20"/>
          <w:szCs w:val="20"/>
          <w:lang w:eastAsia="en-US"/>
        </w:rPr>
        <w:t xml:space="preserve"> </w:t>
      </w:r>
      <w:r w:rsidRPr="009D2DC0">
        <w:rPr>
          <w:rFonts w:ascii="Arial" w:hAnsi="Arial" w:cs="Arial"/>
          <w:sz w:val="20"/>
          <w:szCs w:val="20"/>
          <w:lang w:eastAsia="en-US"/>
        </w:rPr>
        <w:t>kupující</w:t>
      </w:r>
      <w:r w:rsidR="00AB3C8A" w:rsidRPr="009D2DC0">
        <w:rPr>
          <w:rFonts w:ascii="Arial" w:hAnsi="Arial" w:cs="Arial"/>
          <w:sz w:val="20"/>
          <w:szCs w:val="20"/>
          <w:lang w:eastAsia="en-US"/>
        </w:rPr>
        <w:t xml:space="preserve"> provede zběžnou, nikoli podrobnou prohlídku zboží, a případné </w:t>
      </w:r>
      <w:r w:rsidR="00985F3A" w:rsidRPr="009D2DC0">
        <w:rPr>
          <w:rFonts w:ascii="Arial" w:hAnsi="Arial" w:cs="Arial"/>
          <w:sz w:val="20"/>
          <w:szCs w:val="20"/>
          <w:lang w:eastAsia="en-US"/>
        </w:rPr>
        <w:t xml:space="preserve">zjištěné </w:t>
      </w:r>
      <w:r w:rsidR="00AB3C8A" w:rsidRPr="009D2DC0">
        <w:rPr>
          <w:rFonts w:ascii="Arial" w:hAnsi="Arial" w:cs="Arial"/>
          <w:sz w:val="20"/>
          <w:szCs w:val="20"/>
          <w:lang w:eastAsia="en-US"/>
        </w:rPr>
        <w:t xml:space="preserve">vady či nedostatky poznatelné </w:t>
      </w:r>
      <w:r w:rsidR="00264400" w:rsidRPr="009D2DC0">
        <w:rPr>
          <w:rFonts w:ascii="Arial" w:hAnsi="Arial" w:cs="Arial"/>
          <w:sz w:val="20"/>
          <w:szCs w:val="20"/>
          <w:lang w:eastAsia="en-US"/>
        </w:rPr>
        <w:t xml:space="preserve">zběžnou prohlídkou </w:t>
      </w:r>
      <w:r w:rsidR="00AB3C8A" w:rsidRPr="009D2DC0">
        <w:rPr>
          <w:rFonts w:ascii="Arial" w:hAnsi="Arial" w:cs="Arial"/>
          <w:sz w:val="20"/>
          <w:szCs w:val="20"/>
          <w:lang w:eastAsia="en-US"/>
        </w:rPr>
        <w:t>vytkne v dodacím listu</w:t>
      </w:r>
      <w:r w:rsidR="00A25688" w:rsidRPr="009D2DC0">
        <w:rPr>
          <w:rFonts w:ascii="Arial" w:hAnsi="Arial" w:cs="Arial"/>
          <w:sz w:val="20"/>
          <w:szCs w:val="20"/>
          <w:lang w:eastAsia="en-US"/>
        </w:rPr>
        <w:t xml:space="preserve">. </w:t>
      </w:r>
      <w:r w:rsidRPr="009D2DC0">
        <w:rPr>
          <w:rFonts w:ascii="Arial" w:hAnsi="Arial" w:cs="Arial"/>
          <w:sz w:val="20"/>
          <w:szCs w:val="20"/>
          <w:lang w:eastAsia="en-US"/>
        </w:rPr>
        <w:t>Kupující</w:t>
      </w:r>
      <w:r w:rsidR="00A25688" w:rsidRPr="009D2DC0">
        <w:rPr>
          <w:rFonts w:ascii="Arial" w:hAnsi="Arial" w:cs="Arial"/>
          <w:sz w:val="20"/>
          <w:szCs w:val="20"/>
          <w:lang w:eastAsia="en-US"/>
        </w:rPr>
        <w:t xml:space="preserve"> není povinen </w:t>
      </w:r>
      <w:r w:rsidR="005A7713" w:rsidRPr="009D2DC0">
        <w:rPr>
          <w:rFonts w:ascii="Arial" w:hAnsi="Arial" w:cs="Arial"/>
          <w:sz w:val="20"/>
          <w:szCs w:val="20"/>
          <w:lang w:eastAsia="en-US"/>
        </w:rPr>
        <w:t>zboží</w:t>
      </w:r>
      <w:r w:rsidR="00A25688" w:rsidRPr="009D2DC0">
        <w:rPr>
          <w:rFonts w:ascii="Arial" w:hAnsi="Arial" w:cs="Arial"/>
          <w:sz w:val="20"/>
          <w:szCs w:val="20"/>
          <w:lang w:eastAsia="en-US"/>
        </w:rPr>
        <w:t xml:space="preserve"> převzít, pokud </w:t>
      </w:r>
      <w:r w:rsidR="005A7713" w:rsidRPr="009D2DC0">
        <w:rPr>
          <w:rFonts w:ascii="Arial" w:hAnsi="Arial" w:cs="Arial"/>
          <w:sz w:val="20"/>
          <w:szCs w:val="20"/>
          <w:lang w:eastAsia="en-US"/>
        </w:rPr>
        <w:t>nebude dodáno</w:t>
      </w:r>
      <w:r w:rsidR="00A25688" w:rsidRPr="009D2DC0">
        <w:rPr>
          <w:rFonts w:ascii="Arial" w:hAnsi="Arial" w:cs="Arial"/>
          <w:sz w:val="20"/>
          <w:szCs w:val="20"/>
          <w:lang w:eastAsia="en-US"/>
        </w:rPr>
        <w:t xml:space="preserve"> </w:t>
      </w:r>
      <w:r w:rsidR="00F2080B" w:rsidRPr="009D2DC0">
        <w:rPr>
          <w:rFonts w:ascii="Arial" w:hAnsi="Arial" w:cs="Arial"/>
          <w:sz w:val="20"/>
          <w:szCs w:val="20"/>
          <w:lang w:eastAsia="en-US"/>
        </w:rPr>
        <w:t>zcela v souladu s touto smlouvou a výzvou k plnění</w:t>
      </w:r>
      <w:r w:rsidR="00A25688" w:rsidRPr="009D2DC0">
        <w:rPr>
          <w:rFonts w:ascii="Arial" w:hAnsi="Arial" w:cs="Arial"/>
          <w:sz w:val="20"/>
          <w:szCs w:val="20"/>
          <w:lang w:eastAsia="en-US"/>
        </w:rPr>
        <w:t xml:space="preserve">. </w:t>
      </w:r>
    </w:p>
    <w:p w14:paraId="167B98EE" w14:textId="77777777" w:rsidR="009355C1" w:rsidRPr="009D2DC0"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1B4C510" w:rsidR="00E13D17" w:rsidRPr="009D2DC0"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D2DC0">
        <w:rPr>
          <w:rFonts w:ascii="Arial" w:hAnsi="Arial" w:cs="Arial"/>
          <w:sz w:val="20"/>
          <w:szCs w:val="20"/>
          <w:lang w:eastAsia="en-US"/>
        </w:rPr>
        <w:t xml:space="preserve">Při </w:t>
      </w:r>
      <w:r w:rsidR="00A600DA" w:rsidRPr="009D2DC0">
        <w:rPr>
          <w:rFonts w:ascii="Arial" w:hAnsi="Arial" w:cs="Arial"/>
          <w:sz w:val="20"/>
          <w:szCs w:val="20"/>
          <w:lang w:eastAsia="en-US"/>
        </w:rPr>
        <w:t>převzetí</w:t>
      </w:r>
      <w:r w:rsidRPr="009D2DC0">
        <w:rPr>
          <w:rFonts w:ascii="Arial" w:hAnsi="Arial" w:cs="Arial"/>
          <w:sz w:val="20"/>
          <w:szCs w:val="20"/>
          <w:lang w:eastAsia="en-US"/>
        </w:rPr>
        <w:t xml:space="preserve"> zboží</w:t>
      </w:r>
      <w:r w:rsidR="009F790C" w:rsidRPr="009D2DC0">
        <w:rPr>
          <w:rFonts w:ascii="Arial" w:hAnsi="Arial" w:cs="Arial"/>
          <w:sz w:val="20"/>
          <w:szCs w:val="20"/>
          <w:lang w:eastAsia="en-US"/>
        </w:rPr>
        <w:t xml:space="preserve"> k</w:t>
      </w:r>
      <w:r w:rsidR="00826E14" w:rsidRPr="009D2DC0">
        <w:rPr>
          <w:rFonts w:ascii="Arial" w:hAnsi="Arial" w:cs="Arial"/>
          <w:sz w:val="20"/>
          <w:szCs w:val="20"/>
          <w:lang w:eastAsia="en-US"/>
        </w:rPr>
        <w:t>u</w:t>
      </w:r>
      <w:r w:rsidR="009F790C" w:rsidRPr="009D2DC0">
        <w:rPr>
          <w:rFonts w:ascii="Arial" w:hAnsi="Arial" w:cs="Arial"/>
          <w:sz w:val="20"/>
          <w:szCs w:val="20"/>
          <w:lang w:eastAsia="en-US"/>
        </w:rPr>
        <w:t>pujícím</w:t>
      </w:r>
      <w:r w:rsidRPr="009D2DC0">
        <w:rPr>
          <w:rFonts w:ascii="Arial" w:hAnsi="Arial" w:cs="Arial"/>
          <w:sz w:val="20"/>
          <w:szCs w:val="20"/>
          <w:lang w:eastAsia="en-US"/>
        </w:rPr>
        <w:t xml:space="preserve"> bude </w:t>
      </w:r>
      <w:r w:rsidR="0005177F" w:rsidRPr="009D2DC0">
        <w:rPr>
          <w:rFonts w:ascii="Arial" w:hAnsi="Arial" w:cs="Arial"/>
          <w:sz w:val="20"/>
          <w:szCs w:val="20"/>
          <w:lang w:eastAsia="en-US"/>
        </w:rPr>
        <w:t>kupujícímu předán</w:t>
      </w:r>
      <w:r w:rsidRPr="009D2DC0">
        <w:rPr>
          <w:rFonts w:ascii="Arial" w:hAnsi="Arial" w:cs="Arial"/>
          <w:sz w:val="20"/>
          <w:szCs w:val="20"/>
          <w:lang w:eastAsia="en-US"/>
        </w:rPr>
        <w:t xml:space="preserve"> dodací list potvrzený zástupci prodávajícího a kupujícího, který bude obsahovat</w:t>
      </w:r>
      <w:r w:rsidRPr="009D2DC0">
        <w:rPr>
          <w:rFonts w:ascii="Arial" w:hAnsi="Arial" w:cs="Arial"/>
          <w:sz w:val="20"/>
          <w:szCs w:val="20"/>
        </w:rPr>
        <w:t xml:space="preserve"> nejméně následující údaje:</w:t>
      </w:r>
    </w:p>
    <w:p w14:paraId="42B11281" w14:textId="77777777" w:rsidR="00E13D17" w:rsidRPr="009D2DC0" w:rsidRDefault="00E13D17" w:rsidP="00E13D17">
      <w:pPr>
        <w:pStyle w:val="Odstavecseseznamem"/>
        <w:rPr>
          <w:rFonts w:cs="Arial"/>
          <w:szCs w:val="20"/>
          <w:highlight w:val="yellow"/>
        </w:rPr>
      </w:pPr>
    </w:p>
    <w:p w14:paraId="1E1FC72A" w14:textId="77777777" w:rsidR="00E13D17" w:rsidRPr="009D2DC0" w:rsidRDefault="00E13D17" w:rsidP="00101F4E">
      <w:pPr>
        <w:numPr>
          <w:ilvl w:val="1"/>
          <w:numId w:val="2"/>
        </w:numPr>
        <w:spacing w:after="120" w:line="276" w:lineRule="auto"/>
        <w:ind w:left="1417"/>
        <w:jc w:val="both"/>
        <w:rPr>
          <w:rFonts w:cs="Arial"/>
          <w:szCs w:val="20"/>
        </w:rPr>
      </w:pPr>
      <w:r w:rsidRPr="009D2DC0">
        <w:rPr>
          <w:rFonts w:cs="Arial"/>
          <w:szCs w:val="20"/>
        </w:rPr>
        <w:t>identifikační údaje (firma, IČO, sídlo, odkaz na zápis ve veřejném rejstříku) smluvních stran;</w:t>
      </w:r>
    </w:p>
    <w:p w14:paraId="44286A1A" w14:textId="41C8E8FC" w:rsidR="00E13D17" w:rsidRPr="009D2DC0" w:rsidRDefault="00E13D17" w:rsidP="00101F4E">
      <w:pPr>
        <w:numPr>
          <w:ilvl w:val="1"/>
          <w:numId w:val="2"/>
        </w:numPr>
        <w:spacing w:after="120" w:line="276" w:lineRule="auto"/>
        <w:ind w:left="1417"/>
        <w:jc w:val="both"/>
        <w:rPr>
          <w:rFonts w:cs="Arial"/>
          <w:szCs w:val="20"/>
        </w:rPr>
      </w:pPr>
      <w:r w:rsidRPr="009D2DC0">
        <w:rPr>
          <w:rFonts w:cs="Arial"/>
          <w:szCs w:val="20"/>
        </w:rPr>
        <w:t>datum dodání zboží;</w:t>
      </w:r>
    </w:p>
    <w:p w14:paraId="5D7B4B19" w14:textId="77777777" w:rsidR="00E13D17" w:rsidRPr="009D2DC0" w:rsidRDefault="00E13D17" w:rsidP="00101F4E">
      <w:pPr>
        <w:numPr>
          <w:ilvl w:val="1"/>
          <w:numId w:val="2"/>
        </w:numPr>
        <w:spacing w:after="120" w:line="276" w:lineRule="auto"/>
        <w:ind w:left="1417"/>
        <w:jc w:val="both"/>
        <w:rPr>
          <w:rFonts w:cs="Arial"/>
          <w:szCs w:val="20"/>
        </w:rPr>
      </w:pPr>
      <w:r w:rsidRPr="009D2DC0">
        <w:rPr>
          <w:rFonts w:cs="Arial"/>
          <w:szCs w:val="20"/>
        </w:rPr>
        <w:t>číslo výzvy k plnění;</w:t>
      </w:r>
    </w:p>
    <w:p w14:paraId="4D776DB8" w14:textId="3666EECD" w:rsidR="00101F4E" w:rsidRPr="009D2DC0" w:rsidRDefault="00101F4E" w:rsidP="00101F4E">
      <w:pPr>
        <w:pStyle w:val="Odstavecseseznamem"/>
        <w:numPr>
          <w:ilvl w:val="1"/>
          <w:numId w:val="2"/>
        </w:numPr>
        <w:spacing w:after="120" w:line="276" w:lineRule="auto"/>
        <w:ind w:left="1417"/>
        <w:jc w:val="both"/>
        <w:rPr>
          <w:rFonts w:cs="Arial"/>
          <w:szCs w:val="20"/>
        </w:rPr>
      </w:pPr>
      <w:r w:rsidRPr="009D2DC0">
        <w:rPr>
          <w:rFonts w:cs="Arial"/>
          <w:szCs w:val="20"/>
        </w:rPr>
        <w:t>přes</w:t>
      </w:r>
      <w:r w:rsidR="00D353BD" w:rsidRPr="009D2DC0">
        <w:rPr>
          <w:rFonts w:cs="Arial"/>
          <w:szCs w:val="20"/>
        </w:rPr>
        <w:t xml:space="preserve">ná specifikace, včetně množství, </w:t>
      </w:r>
      <w:r w:rsidRPr="009D2DC0">
        <w:rPr>
          <w:rFonts w:cs="Arial"/>
          <w:szCs w:val="20"/>
        </w:rPr>
        <w:t>číselný kód v souladu s </w:t>
      </w:r>
      <w:r w:rsidRPr="009D2DC0">
        <w:rPr>
          <w:rFonts w:cs="Arial"/>
          <w:szCs w:val="20"/>
          <w:u w:val="single"/>
        </w:rPr>
        <w:t>přílohou 1</w:t>
      </w:r>
      <w:r w:rsidRPr="009D2DC0">
        <w:rPr>
          <w:rFonts w:cs="Arial"/>
          <w:szCs w:val="20"/>
        </w:rPr>
        <w:t xml:space="preserve"> této smlouvy;</w:t>
      </w:r>
    </w:p>
    <w:p w14:paraId="572C238B" w14:textId="09F22484" w:rsidR="00101F4E" w:rsidRPr="009D2DC0" w:rsidRDefault="00101F4E" w:rsidP="00101F4E">
      <w:pPr>
        <w:numPr>
          <w:ilvl w:val="1"/>
          <w:numId w:val="2"/>
        </w:numPr>
        <w:spacing w:after="120" w:line="276" w:lineRule="auto"/>
        <w:ind w:left="1417"/>
        <w:jc w:val="both"/>
        <w:rPr>
          <w:rFonts w:cs="Arial"/>
          <w:szCs w:val="20"/>
        </w:rPr>
      </w:pPr>
      <w:r w:rsidRPr="009D2DC0">
        <w:rPr>
          <w:rFonts w:cs="Arial"/>
          <w:szCs w:val="20"/>
        </w:rPr>
        <w:t>informaci o obalec</w:t>
      </w:r>
      <w:r w:rsidR="00D353BD" w:rsidRPr="009D2DC0">
        <w:rPr>
          <w:rFonts w:cs="Arial"/>
          <w:szCs w:val="20"/>
        </w:rPr>
        <w:t xml:space="preserve">h, ve kterých bylo zboží dodáno, </w:t>
      </w:r>
      <w:r w:rsidRPr="009D2DC0">
        <w:rPr>
          <w:rFonts w:cs="Arial"/>
          <w:szCs w:val="20"/>
        </w:rPr>
        <w:t>zda jsou tyto obaly vratné, nebo nevratné, a to v souladu s </w:t>
      </w:r>
      <w:r w:rsidRPr="009D2DC0">
        <w:rPr>
          <w:rFonts w:cs="Arial"/>
          <w:szCs w:val="20"/>
          <w:u w:val="single"/>
        </w:rPr>
        <w:t xml:space="preserve">přílohou </w:t>
      </w:r>
      <w:r w:rsidR="005304E8" w:rsidRPr="009D2DC0">
        <w:rPr>
          <w:rFonts w:cs="Arial"/>
          <w:szCs w:val="20"/>
          <w:u w:val="single"/>
        </w:rPr>
        <w:t>5</w:t>
      </w:r>
      <w:r w:rsidRPr="009D2DC0">
        <w:rPr>
          <w:rFonts w:cs="Arial"/>
          <w:szCs w:val="20"/>
        </w:rPr>
        <w:t xml:space="preserve"> smlouvy;</w:t>
      </w:r>
    </w:p>
    <w:p w14:paraId="4B4CE3DE" w14:textId="0CCBB8B4" w:rsidR="00E13D17" w:rsidRPr="009D2DC0" w:rsidRDefault="00E13D17" w:rsidP="00101F4E">
      <w:pPr>
        <w:numPr>
          <w:ilvl w:val="1"/>
          <w:numId w:val="2"/>
        </w:numPr>
        <w:spacing w:after="120" w:line="276" w:lineRule="auto"/>
        <w:ind w:left="1417"/>
        <w:jc w:val="both"/>
        <w:rPr>
          <w:rFonts w:cs="Arial"/>
          <w:szCs w:val="20"/>
        </w:rPr>
      </w:pPr>
      <w:r w:rsidRPr="009D2DC0">
        <w:rPr>
          <w:rFonts w:cs="Arial"/>
          <w:szCs w:val="20"/>
        </w:rPr>
        <w:t xml:space="preserve">případné výtky kupujícího k vlastnostem a množství dodaného zboží na základě </w:t>
      </w:r>
      <w:r w:rsidR="00985F3A" w:rsidRPr="009D2DC0">
        <w:rPr>
          <w:rFonts w:cs="Arial"/>
          <w:szCs w:val="20"/>
        </w:rPr>
        <w:t>z</w:t>
      </w:r>
      <w:r w:rsidRPr="009D2DC0">
        <w:rPr>
          <w:rFonts w:cs="Arial"/>
          <w:szCs w:val="20"/>
        </w:rPr>
        <w:t>běžné prohlídky dodaného zboží;</w:t>
      </w:r>
    </w:p>
    <w:p w14:paraId="5FCE9496" w14:textId="77777777" w:rsidR="00E13D17" w:rsidRPr="009D2DC0" w:rsidRDefault="00E13D17" w:rsidP="00101F4E">
      <w:pPr>
        <w:numPr>
          <w:ilvl w:val="1"/>
          <w:numId w:val="2"/>
        </w:numPr>
        <w:spacing w:after="120" w:line="276" w:lineRule="auto"/>
        <w:ind w:left="1417"/>
        <w:jc w:val="both"/>
        <w:rPr>
          <w:rFonts w:cs="Arial"/>
          <w:szCs w:val="20"/>
        </w:rPr>
      </w:pPr>
      <w:r w:rsidRPr="009D2DC0">
        <w:rPr>
          <w:rFonts w:cs="Arial"/>
          <w:szCs w:val="20"/>
        </w:rPr>
        <w:t>podpisy oprávněných zástupců smluvních stran.</w:t>
      </w:r>
    </w:p>
    <w:p w14:paraId="13272FA3" w14:textId="77777777" w:rsidR="00E13D17" w:rsidRPr="009D2DC0" w:rsidRDefault="00E13D17" w:rsidP="00E13D17">
      <w:pPr>
        <w:pStyle w:val="Odstavecseseznamem"/>
        <w:rPr>
          <w:rFonts w:cs="Arial"/>
          <w:szCs w:val="20"/>
          <w:highlight w:val="yellow"/>
        </w:rPr>
      </w:pPr>
    </w:p>
    <w:p w14:paraId="04730C9D" w14:textId="2EAACDE0" w:rsidR="00E13D17" w:rsidRPr="009D2DC0" w:rsidRDefault="00E13D17" w:rsidP="002F137B">
      <w:pPr>
        <w:pStyle w:val="Odstavecseseznamem"/>
        <w:ind w:left="426"/>
        <w:rPr>
          <w:rFonts w:cs="Arial"/>
          <w:szCs w:val="20"/>
        </w:rPr>
      </w:pPr>
      <w:r w:rsidRPr="009D2DC0">
        <w:rPr>
          <w:rFonts w:cs="Arial"/>
          <w:szCs w:val="20"/>
        </w:rPr>
        <w:t>Není-li kupujícímu předán dodací list v souladu s touto smlouvou, není kupující povinen dodané zboží převzít.</w:t>
      </w:r>
    </w:p>
    <w:p w14:paraId="69A8C424" w14:textId="77777777" w:rsidR="002F137B" w:rsidRPr="009D2DC0" w:rsidRDefault="002F137B" w:rsidP="002152C4">
      <w:pPr>
        <w:pStyle w:val="Odstavecseseznamem"/>
        <w:ind w:left="340"/>
        <w:rPr>
          <w:rFonts w:cs="Arial"/>
          <w:szCs w:val="20"/>
        </w:rPr>
      </w:pPr>
    </w:p>
    <w:p w14:paraId="737769E1" w14:textId="04E3D420" w:rsidR="00101F4E" w:rsidRPr="009D2DC0" w:rsidRDefault="00101F4E"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9D2DC0">
        <w:rPr>
          <w:rFonts w:ascii="Arial" w:hAnsi="Arial" w:cs="Arial"/>
          <w:sz w:val="20"/>
          <w:szCs w:val="20"/>
          <w:lang w:eastAsia="en-US"/>
        </w:rPr>
        <w:t xml:space="preserve">Prodávající je povinen zajistit při dodání bezpečnou vykládku zboží pomocí manipulační techniky (vysokozdvižný vozík, jeřáb) kupujícího bez nutnosti vstupu personálu kupujícího na ložnou plochu </w:t>
      </w:r>
      <w:r w:rsidRPr="009D2DC0">
        <w:rPr>
          <w:rFonts w:ascii="Arial" w:hAnsi="Arial" w:cs="Arial"/>
          <w:sz w:val="20"/>
          <w:szCs w:val="20"/>
          <w:lang w:eastAsia="en-US"/>
        </w:rPr>
        <w:lastRenderedPageBreak/>
        <w:t>příslušného dopravního prostředku. Prodávající je povinen zajistit, aby řidič vozidla nebo jiný zástupce dopravce byl při vykládce zboží u kupujícího nápomocen a v příp</w:t>
      </w:r>
      <w:r w:rsidR="00E86FE0" w:rsidRPr="009D2DC0">
        <w:rPr>
          <w:rFonts w:ascii="Arial" w:hAnsi="Arial" w:cs="Arial"/>
          <w:sz w:val="20"/>
          <w:szCs w:val="20"/>
          <w:lang w:eastAsia="en-US"/>
        </w:rPr>
        <w:t xml:space="preserve">adě, že je při vykládce vhodné </w:t>
      </w:r>
      <w:r w:rsidRPr="009D2DC0">
        <w:rPr>
          <w:rFonts w:ascii="Arial" w:hAnsi="Arial" w:cs="Arial"/>
          <w:sz w:val="20"/>
          <w:szCs w:val="20"/>
          <w:lang w:eastAsia="en-US"/>
        </w:rPr>
        <w:t>nebo dokonce nutné použít jeřáb, disponoval platným oprávněním k vázání břemen.</w:t>
      </w:r>
    </w:p>
    <w:p w14:paraId="5B768891" w14:textId="77777777" w:rsidR="009355C1" w:rsidRPr="009D2DC0"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3E0D67CD" w:rsidR="009355C1" w:rsidRPr="009D2DC0"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9D2DC0">
        <w:rPr>
          <w:rFonts w:ascii="Arial" w:hAnsi="Arial" w:cs="Arial"/>
          <w:sz w:val="20"/>
          <w:szCs w:val="20"/>
          <w:lang w:eastAsia="en-US"/>
        </w:rPr>
        <w:t>Prodávající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9D2DC0"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298D738" w14:textId="3706AA55" w:rsidR="002225D3" w:rsidRPr="009D2DC0" w:rsidRDefault="00EC326F" w:rsidP="002225D3">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D2DC0">
        <w:rPr>
          <w:rFonts w:ascii="Arial" w:hAnsi="Arial" w:cs="Arial"/>
          <w:sz w:val="20"/>
          <w:szCs w:val="20"/>
        </w:rPr>
        <w:t>P</w:t>
      </w:r>
      <w:r w:rsidR="00047FD3" w:rsidRPr="009D2DC0">
        <w:rPr>
          <w:rFonts w:ascii="Arial" w:hAnsi="Arial" w:cs="Arial"/>
          <w:sz w:val="20"/>
          <w:szCs w:val="20"/>
        </w:rPr>
        <w:t>o</w:t>
      </w:r>
      <w:r w:rsidR="00B246A9" w:rsidRPr="009D2DC0">
        <w:rPr>
          <w:rFonts w:ascii="Arial" w:hAnsi="Arial" w:cs="Arial"/>
          <w:sz w:val="20"/>
          <w:szCs w:val="20"/>
        </w:rPr>
        <w:t xml:space="preserve">dmínky kupujícího </w:t>
      </w:r>
      <w:r w:rsidR="00652257" w:rsidRPr="009D2DC0">
        <w:rPr>
          <w:rFonts w:ascii="Arial" w:hAnsi="Arial" w:cs="Arial"/>
          <w:sz w:val="20"/>
          <w:szCs w:val="20"/>
        </w:rPr>
        <w:t>ohledně</w:t>
      </w:r>
      <w:r w:rsidR="00B246A9" w:rsidRPr="009D2DC0">
        <w:rPr>
          <w:rFonts w:ascii="Arial" w:hAnsi="Arial" w:cs="Arial"/>
          <w:sz w:val="20"/>
          <w:szCs w:val="20"/>
        </w:rPr>
        <w:t xml:space="preserve"> </w:t>
      </w:r>
      <w:r w:rsidR="00652257" w:rsidRPr="009D2DC0">
        <w:rPr>
          <w:rFonts w:ascii="Arial" w:hAnsi="Arial" w:cs="Arial"/>
          <w:sz w:val="20"/>
          <w:szCs w:val="20"/>
        </w:rPr>
        <w:t xml:space="preserve">balení </w:t>
      </w:r>
      <w:r w:rsidR="00B246A9" w:rsidRPr="009D2DC0">
        <w:rPr>
          <w:rFonts w:ascii="Arial" w:hAnsi="Arial" w:cs="Arial"/>
          <w:sz w:val="20"/>
          <w:szCs w:val="20"/>
        </w:rPr>
        <w:t>zboží</w:t>
      </w:r>
      <w:r w:rsidR="00652257" w:rsidRPr="009D2DC0">
        <w:rPr>
          <w:rFonts w:ascii="Arial" w:hAnsi="Arial" w:cs="Arial"/>
          <w:sz w:val="20"/>
          <w:szCs w:val="20"/>
        </w:rPr>
        <w:t xml:space="preserve"> a zapůjčení, vrácení a úhrady ceny obalů jsou upraveny</w:t>
      </w:r>
      <w:r w:rsidR="00047FD3" w:rsidRPr="009D2DC0">
        <w:rPr>
          <w:rFonts w:ascii="Arial" w:hAnsi="Arial" w:cs="Arial"/>
          <w:sz w:val="20"/>
          <w:szCs w:val="20"/>
        </w:rPr>
        <w:t xml:space="preserve"> v samostatné </w:t>
      </w:r>
      <w:r w:rsidR="00047FD3" w:rsidRPr="009D2DC0">
        <w:rPr>
          <w:rFonts w:ascii="Arial" w:hAnsi="Arial" w:cs="Arial"/>
          <w:sz w:val="20"/>
          <w:szCs w:val="20"/>
          <w:u w:val="single"/>
        </w:rPr>
        <w:t xml:space="preserve">příloze </w:t>
      </w:r>
      <w:r w:rsidR="005304E8" w:rsidRPr="009D2DC0">
        <w:rPr>
          <w:rFonts w:ascii="Arial" w:hAnsi="Arial" w:cs="Arial"/>
          <w:sz w:val="20"/>
          <w:szCs w:val="20"/>
          <w:u w:val="single"/>
        </w:rPr>
        <w:t>5</w:t>
      </w:r>
      <w:r w:rsidR="00047FD3" w:rsidRPr="009D2DC0">
        <w:rPr>
          <w:rFonts w:ascii="Arial" w:hAnsi="Arial" w:cs="Arial"/>
          <w:sz w:val="20"/>
          <w:szCs w:val="20"/>
        </w:rPr>
        <w:t xml:space="preserve"> této smlouvy.</w:t>
      </w:r>
    </w:p>
    <w:p w14:paraId="7FFAB382" w14:textId="77777777" w:rsidR="002225D3" w:rsidRPr="009D2DC0" w:rsidRDefault="002225D3" w:rsidP="002225D3">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D2DC0">
        <w:rPr>
          <w:rFonts w:ascii="Arial" w:hAnsi="Arial" w:cs="Arial"/>
          <w:sz w:val="20"/>
          <w:szCs w:val="20"/>
        </w:rPr>
        <w:t xml:space="preserve">Vlastnické právo k dodanému zboží přechází na kupujícího okamžikem převzetí dodaného zboží. </w:t>
      </w:r>
    </w:p>
    <w:p w14:paraId="16A3C488" w14:textId="56A04448" w:rsidR="00101F4E" w:rsidRPr="009D2DC0" w:rsidRDefault="002225D3" w:rsidP="002225D3">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9D2DC0">
        <w:rPr>
          <w:rFonts w:ascii="Arial" w:hAnsi="Arial" w:cs="Arial"/>
          <w:sz w:val="20"/>
          <w:szCs w:val="20"/>
        </w:rPr>
        <w:t>Prodávající nese nebezpečí škody na zboží až do okamžiku převzetí zboží a podepsání dodacího listu kupujícím. 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5D685273" w14:textId="77777777" w:rsidR="00EC11B6" w:rsidRPr="009D2DC0" w:rsidRDefault="00EC11B6" w:rsidP="00C42C9B">
      <w:pPr>
        <w:pStyle w:val="rltextlnkuslovan"/>
        <w:spacing w:before="0" w:beforeAutospacing="0" w:after="120" w:afterAutospacing="0" w:line="280" w:lineRule="atLeast"/>
        <w:ind w:left="426"/>
        <w:jc w:val="both"/>
        <w:rPr>
          <w:rFonts w:ascii="Arial" w:hAnsi="Arial" w:cs="Arial"/>
          <w:sz w:val="20"/>
          <w:szCs w:val="20"/>
          <w:lang w:eastAsia="en-US"/>
        </w:rPr>
      </w:pPr>
    </w:p>
    <w:p w14:paraId="4E8B1C7F" w14:textId="77777777" w:rsidR="006D2A55" w:rsidRPr="009D2DC0" w:rsidRDefault="006D2A55" w:rsidP="00060B31">
      <w:pPr>
        <w:spacing w:line="280" w:lineRule="atLeast"/>
        <w:jc w:val="both"/>
        <w:rPr>
          <w:rFonts w:cs="Arial"/>
          <w:szCs w:val="20"/>
        </w:rPr>
      </w:pPr>
    </w:p>
    <w:p w14:paraId="5FFB99C8" w14:textId="23540375" w:rsidR="00327D7B" w:rsidRPr="009D2DC0" w:rsidRDefault="00327D7B" w:rsidP="00060B31">
      <w:pPr>
        <w:spacing w:line="280" w:lineRule="atLeast"/>
        <w:jc w:val="center"/>
        <w:rPr>
          <w:rFonts w:cs="Arial"/>
          <w:b/>
          <w:szCs w:val="20"/>
        </w:rPr>
      </w:pPr>
      <w:r w:rsidRPr="009D2DC0">
        <w:rPr>
          <w:rFonts w:cs="Arial"/>
          <w:b/>
          <w:szCs w:val="20"/>
        </w:rPr>
        <w:t>V</w:t>
      </w:r>
      <w:r w:rsidR="0020622F" w:rsidRPr="009D2DC0">
        <w:rPr>
          <w:rFonts w:cs="Arial"/>
          <w:b/>
          <w:szCs w:val="20"/>
        </w:rPr>
        <w:t>I</w:t>
      </w:r>
      <w:r w:rsidR="00B02B4B" w:rsidRPr="009D2DC0">
        <w:rPr>
          <w:rFonts w:cs="Arial"/>
          <w:b/>
          <w:szCs w:val="20"/>
        </w:rPr>
        <w:t>I</w:t>
      </w:r>
      <w:r w:rsidRPr="009D2DC0">
        <w:rPr>
          <w:rFonts w:cs="Arial"/>
          <w:b/>
          <w:szCs w:val="20"/>
        </w:rPr>
        <w:t>.</w:t>
      </w:r>
    </w:p>
    <w:p w14:paraId="5FFB99C9" w14:textId="77777777" w:rsidR="00327D7B" w:rsidRPr="009D2DC0" w:rsidRDefault="00125373" w:rsidP="00060B31">
      <w:pPr>
        <w:spacing w:line="280" w:lineRule="atLeast"/>
        <w:jc w:val="center"/>
        <w:rPr>
          <w:rFonts w:cs="Arial"/>
          <w:b/>
          <w:szCs w:val="20"/>
        </w:rPr>
      </w:pPr>
      <w:r w:rsidRPr="009D2DC0">
        <w:rPr>
          <w:rFonts w:cs="Arial"/>
          <w:b/>
          <w:szCs w:val="20"/>
        </w:rPr>
        <w:t>Odpovědnost za vady, z</w:t>
      </w:r>
      <w:r w:rsidR="00327D7B" w:rsidRPr="009D2DC0">
        <w:rPr>
          <w:rFonts w:cs="Arial"/>
          <w:b/>
          <w:szCs w:val="20"/>
        </w:rPr>
        <w:t>áruka</w:t>
      </w:r>
    </w:p>
    <w:p w14:paraId="5FFB99CA" w14:textId="77777777" w:rsidR="00327D7B" w:rsidRPr="009D2DC0" w:rsidRDefault="00327D7B" w:rsidP="00060B31">
      <w:pPr>
        <w:pStyle w:val="Zkladntext"/>
        <w:spacing w:line="280" w:lineRule="atLeast"/>
        <w:jc w:val="both"/>
        <w:rPr>
          <w:rFonts w:ascii="Arial" w:hAnsi="Arial" w:cs="Arial"/>
          <w:color w:val="auto"/>
          <w:sz w:val="20"/>
        </w:rPr>
      </w:pPr>
    </w:p>
    <w:p w14:paraId="5FFB99CB" w14:textId="3CB18469" w:rsidR="00970EBE" w:rsidRPr="009D2DC0" w:rsidRDefault="00580BEC"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9D2DC0">
        <w:rPr>
          <w:rFonts w:ascii="Arial" w:hAnsi="Arial" w:cs="Arial"/>
          <w:color w:val="auto"/>
          <w:sz w:val="20"/>
        </w:rPr>
        <w:t>Dodá-li prodávající kupujícímu zboží, které zcela neodpovídá požadavkům</w:t>
      </w:r>
      <w:r w:rsidR="00B47439" w:rsidRPr="009D2DC0">
        <w:rPr>
          <w:rFonts w:ascii="Arial" w:hAnsi="Arial" w:cs="Arial"/>
          <w:color w:val="auto"/>
          <w:sz w:val="20"/>
        </w:rPr>
        <w:t xml:space="preserve"> dle</w:t>
      </w:r>
      <w:r w:rsidRPr="009D2DC0">
        <w:rPr>
          <w:rFonts w:ascii="Arial" w:hAnsi="Arial" w:cs="Arial"/>
          <w:color w:val="auto"/>
          <w:sz w:val="20"/>
        </w:rPr>
        <w:t xml:space="preserve"> této smlouvy, </w:t>
      </w:r>
      <w:r w:rsidR="00CE1C89" w:rsidRPr="009D2DC0">
        <w:rPr>
          <w:rFonts w:ascii="Arial" w:hAnsi="Arial" w:cs="Arial"/>
          <w:color w:val="auto"/>
          <w:sz w:val="20"/>
        </w:rPr>
        <w:t>výzvy k plnění</w:t>
      </w:r>
      <w:r w:rsidRPr="009D2DC0">
        <w:rPr>
          <w:rFonts w:ascii="Arial" w:hAnsi="Arial" w:cs="Arial"/>
          <w:color w:val="auto"/>
          <w:sz w:val="20"/>
        </w:rPr>
        <w:t xml:space="preserve"> učiněné v souladu s ní,</w:t>
      </w:r>
      <w:r w:rsidR="000900F6" w:rsidRPr="009D2DC0">
        <w:rPr>
          <w:rFonts w:ascii="Arial" w:hAnsi="Arial" w:cs="Arial"/>
          <w:color w:val="auto"/>
          <w:sz w:val="20"/>
        </w:rPr>
        <w:t xml:space="preserve"> </w:t>
      </w:r>
      <w:r w:rsidRPr="009D2DC0">
        <w:rPr>
          <w:rFonts w:ascii="Arial" w:hAnsi="Arial" w:cs="Arial"/>
          <w:color w:val="auto"/>
          <w:sz w:val="20"/>
        </w:rPr>
        <w:t>zadávací dokumentace, nabídky</w:t>
      </w:r>
      <w:r w:rsidR="00F40EBF" w:rsidRPr="009D2DC0">
        <w:rPr>
          <w:rFonts w:ascii="Arial" w:hAnsi="Arial" w:cs="Arial"/>
          <w:color w:val="auto"/>
          <w:sz w:val="20"/>
        </w:rPr>
        <w:t>,</w:t>
      </w:r>
      <w:r w:rsidRPr="009D2DC0">
        <w:rPr>
          <w:rFonts w:ascii="Arial" w:hAnsi="Arial" w:cs="Arial"/>
          <w:color w:val="auto"/>
          <w:sz w:val="20"/>
        </w:rPr>
        <w:t xml:space="preserve"> použitelných právních předpisů</w:t>
      </w:r>
      <w:r w:rsidR="00F40EBF" w:rsidRPr="009D2DC0">
        <w:rPr>
          <w:rFonts w:ascii="Arial" w:hAnsi="Arial" w:cs="Arial"/>
          <w:color w:val="auto"/>
          <w:sz w:val="20"/>
        </w:rPr>
        <w:t xml:space="preserve"> či technických norem</w:t>
      </w:r>
      <w:r w:rsidRPr="009D2DC0">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sidRPr="009D2DC0">
        <w:rPr>
          <w:rFonts w:ascii="Arial" w:hAnsi="Arial" w:cs="Arial"/>
          <w:color w:val="auto"/>
          <w:sz w:val="20"/>
        </w:rPr>
        <w:t>občanského zákoníku</w:t>
      </w:r>
      <w:r w:rsidRPr="009D2DC0">
        <w:rPr>
          <w:rFonts w:ascii="Arial" w:hAnsi="Arial" w:cs="Arial"/>
          <w:color w:val="auto"/>
          <w:sz w:val="20"/>
        </w:rPr>
        <w:t>, a této smlouvy.</w:t>
      </w:r>
      <w:r w:rsidR="00656857" w:rsidRPr="009D2DC0">
        <w:rPr>
          <w:rFonts w:ascii="Arial" w:hAnsi="Arial" w:cs="Arial"/>
          <w:color w:val="auto"/>
          <w:sz w:val="20"/>
        </w:rPr>
        <w:t xml:space="preserve"> Prodávající se zavazuje dodávat pouze zboží zcela nové, nikdy nepoužité.</w:t>
      </w:r>
    </w:p>
    <w:p w14:paraId="5FFB99CC" w14:textId="77777777" w:rsidR="00B47439" w:rsidRPr="009D2DC0"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3381AAEE" w:rsidR="00F7030A" w:rsidRPr="009D2DC0" w:rsidRDefault="00F7030A"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9D2DC0">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53478A" w:rsidRPr="009D2DC0">
        <w:rPr>
          <w:rFonts w:ascii="Arial" w:hAnsi="Arial" w:cs="Arial"/>
          <w:color w:val="auto"/>
          <w:sz w:val="20"/>
        </w:rPr>
        <w:t>60</w:t>
      </w:r>
      <w:r w:rsidR="001D5747" w:rsidRPr="009D2DC0">
        <w:rPr>
          <w:rFonts w:ascii="Arial" w:hAnsi="Arial" w:cs="Arial"/>
          <w:color w:val="auto"/>
          <w:sz w:val="20"/>
        </w:rPr>
        <w:t xml:space="preserve"> měsíců</w:t>
      </w:r>
      <w:r w:rsidRPr="009D2DC0">
        <w:rPr>
          <w:rFonts w:ascii="Arial" w:hAnsi="Arial" w:cs="Arial"/>
          <w:color w:val="auto"/>
          <w:sz w:val="20"/>
        </w:rPr>
        <w:t xml:space="preserve"> od </w:t>
      </w:r>
      <w:r w:rsidR="002225D3" w:rsidRPr="009D2DC0">
        <w:rPr>
          <w:rFonts w:ascii="Arial" w:hAnsi="Arial" w:cs="Arial"/>
          <w:color w:val="auto"/>
          <w:sz w:val="20"/>
        </w:rPr>
        <w:t>dodání</w:t>
      </w:r>
      <w:r w:rsidR="008749F0" w:rsidRPr="009D2DC0">
        <w:rPr>
          <w:rFonts w:ascii="Arial" w:hAnsi="Arial" w:cs="Arial"/>
          <w:color w:val="auto"/>
          <w:sz w:val="20"/>
        </w:rPr>
        <w:t xml:space="preserve"> zboží </w:t>
      </w:r>
      <w:r w:rsidRPr="009D2DC0">
        <w:rPr>
          <w:rFonts w:ascii="Arial" w:hAnsi="Arial" w:cs="Arial"/>
          <w:color w:val="auto"/>
          <w:sz w:val="20"/>
        </w:rPr>
        <w:t xml:space="preserve">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sidRPr="009D2DC0">
        <w:rPr>
          <w:rFonts w:ascii="Arial" w:hAnsi="Arial" w:cs="Arial"/>
          <w:color w:val="auto"/>
          <w:sz w:val="20"/>
        </w:rPr>
        <w:t xml:space="preserve">Záruka se dále vztahuje na </w:t>
      </w:r>
      <w:r w:rsidR="00A06EA4" w:rsidRPr="009D2DC0">
        <w:rPr>
          <w:rFonts w:ascii="Arial" w:hAnsi="Arial" w:cs="Arial"/>
          <w:color w:val="auto"/>
          <w:sz w:val="20"/>
        </w:rPr>
        <w:t xml:space="preserve">kvalitu materiálu použitého při výrobě </w:t>
      </w:r>
      <w:r w:rsidR="00656857" w:rsidRPr="009D2DC0">
        <w:rPr>
          <w:rFonts w:ascii="Arial" w:hAnsi="Arial" w:cs="Arial"/>
          <w:color w:val="auto"/>
          <w:sz w:val="20"/>
        </w:rPr>
        <w:t>zboží a</w:t>
      </w:r>
      <w:r w:rsidR="00A06EA4" w:rsidRPr="009D2DC0">
        <w:rPr>
          <w:rFonts w:ascii="Arial" w:hAnsi="Arial" w:cs="Arial"/>
          <w:color w:val="auto"/>
          <w:sz w:val="20"/>
        </w:rPr>
        <w:t xml:space="preserve"> na </w:t>
      </w:r>
      <w:r w:rsidR="00656857" w:rsidRPr="009D2DC0">
        <w:rPr>
          <w:rFonts w:ascii="Arial" w:hAnsi="Arial" w:cs="Arial"/>
          <w:color w:val="auto"/>
          <w:sz w:val="20"/>
        </w:rPr>
        <w:t xml:space="preserve">jeho </w:t>
      </w:r>
      <w:r w:rsidR="00A06EA4" w:rsidRPr="009D2DC0">
        <w:rPr>
          <w:rFonts w:ascii="Arial" w:hAnsi="Arial" w:cs="Arial"/>
          <w:color w:val="auto"/>
          <w:sz w:val="20"/>
        </w:rPr>
        <w:t>správné konstrukční a dílenské zpracování</w:t>
      </w:r>
      <w:r w:rsidR="00656857" w:rsidRPr="009D2DC0">
        <w:rPr>
          <w:rFonts w:ascii="Arial" w:hAnsi="Arial" w:cs="Arial"/>
          <w:color w:val="auto"/>
          <w:sz w:val="20"/>
        </w:rPr>
        <w:t>.</w:t>
      </w:r>
      <w:r w:rsidR="00A06EA4" w:rsidRPr="009D2DC0">
        <w:rPr>
          <w:rFonts w:ascii="Arial" w:hAnsi="Arial" w:cs="Arial"/>
          <w:color w:val="auto"/>
          <w:sz w:val="20"/>
        </w:rPr>
        <w:t xml:space="preserve"> </w:t>
      </w:r>
      <w:r w:rsidR="00656857" w:rsidRPr="009D2DC0">
        <w:rPr>
          <w:rFonts w:ascii="Arial" w:hAnsi="Arial" w:cs="Arial"/>
          <w:color w:val="auto"/>
          <w:sz w:val="20"/>
        </w:rPr>
        <w:t>Prodávající také</w:t>
      </w:r>
      <w:r w:rsidR="00A06EA4" w:rsidRPr="009D2DC0">
        <w:rPr>
          <w:rFonts w:ascii="Arial" w:hAnsi="Arial" w:cs="Arial"/>
          <w:color w:val="auto"/>
          <w:sz w:val="20"/>
        </w:rPr>
        <w:t xml:space="preserve"> ručí za </w:t>
      </w:r>
      <w:r w:rsidR="00E92D1B" w:rsidRPr="009D2DC0">
        <w:rPr>
          <w:rFonts w:ascii="Arial" w:hAnsi="Arial" w:cs="Arial"/>
          <w:color w:val="auto"/>
          <w:sz w:val="20"/>
        </w:rPr>
        <w:t xml:space="preserve">vlastnosti zboží umožňující jeho využití pro </w:t>
      </w:r>
      <w:r w:rsidR="00A06EA4" w:rsidRPr="009D2DC0">
        <w:rPr>
          <w:rFonts w:ascii="Arial" w:hAnsi="Arial" w:cs="Arial"/>
          <w:color w:val="auto"/>
          <w:sz w:val="20"/>
        </w:rPr>
        <w:t xml:space="preserve">řádný a provozuschopný stav </w:t>
      </w:r>
      <w:r w:rsidR="00E92D1B" w:rsidRPr="009D2DC0">
        <w:rPr>
          <w:rFonts w:ascii="Arial" w:hAnsi="Arial" w:cs="Arial"/>
          <w:color w:val="auto"/>
          <w:sz w:val="20"/>
        </w:rPr>
        <w:t>zařízení, pokud je zboží určeno k montáži do takového zařízení.</w:t>
      </w:r>
      <w:r w:rsidR="00A06EA4" w:rsidRPr="009D2DC0">
        <w:rPr>
          <w:rFonts w:ascii="Arial" w:hAnsi="Arial" w:cs="Arial"/>
          <w:color w:val="auto"/>
          <w:sz w:val="20"/>
        </w:rPr>
        <w:t xml:space="preserve"> </w:t>
      </w:r>
      <w:r w:rsidR="0085674E" w:rsidRPr="009D2DC0">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Pr="009D2DC0" w:rsidRDefault="00F7030A" w:rsidP="004D6F9F">
      <w:pPr>
        <w:pStyle w:val="Odstavecseseznamem"/>
        <w:tabs>
          <w:tab w:val="num" w:pos="426"/>
        </w:tabs>
        <w:ind w:left="426" w:hanging="426"/>
        <w:rPr>
          <w:rFonts w:cs="Arial"/>
        </w:rPr>
      </w:pPr>
    </w:p>
    <w:p w14:paraId="7A94F6AC" w14:textId="2A98C769" w:rsidR="00D412A1" w:rsidRPr="009D2DC0" w:rsidRDefault="004A066A" w:rsidP="003F1366">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sidRPr="009D2DC0">
        <w:rPr>
          <w:rFonts w:ascii="Arial" w:hAnsi="Arial" w:cs="Arial"/>
          <w:color w:val="auto"/>
          <w:sz w:val="20"/>
        </w:rPr>
        <w:t>Odhalí-li kupující vadu zboží a chce-li uplatnit svá práva z vadného plnění, musí odhalenou vadu oznámit prodávajícímu</w:t>
      </w:r>
      <w:r w:rsidR="00654BD2" w:rsidRPr="009D2DC0">
        <w:rPr>
          <w:rFonts w:ascii="Arial" w:hAnsi="Arial" w:cs="Arial"/>
          <w:color w:val="auto"/>
          <w:sz w:val="20"/>
        </w:rPr>
        <w:t xml:space="preserve"> </w:t>
      </w:r>
      <w:r w:rsidR="00DD771B" w:rsidRPr="009D2DC0">
        <w:rPr>
          <w:rFonts w:ascii="Arial" w:hAnsi="Arial" w:cs="Arial"/>
          <w:color w:val="auto"/>
          <w:sz w:val="20"/>
        </w:rPr>
        <w:t>bez zbytečného odkladu, nejpozději do 2 týdnů</w:t>
      </w:r>
      <w:r w:rsidR="00654BD2" w:rsidRPr="009D2DC0">
        <w:rPr>
          <w:rFonts w:ascii="Arial" w:hAnsi="Arial" w:cs="Arial"/>
          <w:color w:val="auto"/>
          <w:sz w:val="20"/>
        </w:rPr>
        <w:t xml:space="preserve"> ode dne, kdy se o vadě zboží dozvěděl</w:t>
      </w:r>
      <w:r w:rsidRPr="009D2DC0">
        <w:rPr>
          <w:rFonts w:ascii="Arial" w:hAnsi="Arial" w:cs="Arial"/>
          <w:color w:val="auto"/>
          <w:sz w:val="20"/>
        </w:rPr>
        <w:t xml:space="preserve">. </w:t>
      </w:r>
      <w:r w:rsidR="0079087F" w:rsidRPr="009D2DC0">
        <w:rPr>
          <w:rFonts w:ascii="Arial" w:hAnsi="Arial" w:cs="Arial"/>
          <w:color w:val="auto"/>
          <w:sz w:val="20"/>
        </w:rPr>
        <w:t>V oznámení vady je třeba popsat oznamovanou vadu nebo způsob, jakým se tato vada projevuje.</w:t>
      </w:r>
    </w:p>
    <w:p w14:paraId="5FFB99D0" w14:textId="77777777" w:rsidR="004A066A" w:rsidRPr="009D2DC0" w:rsidRDefault="004A066A" w:rsidP="004D6F9F">
      <w:pPr>
        <w:pStyle w:val="Odstavecseseznamem"/>
        <w:tabs>
          <w:tab w:val="num" w:pos="426"/>
        </w:tabs>
        <w:ind w:left="426" w:hanging="426"/>
        <w:rPr>
          <w:rFonts w:cs="Arial"/>
        </w:rPr>
      </w:pPr>
    </w:p>
    <w:p w14:paraId="5FFB99D1" w14:textId="4365F6BA" w:rsidR="00A06BB9" w:rsidRPr="009D2DC0" w:rsidRDefault="004A066A"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9D2DC0">
        <w:rPr>
          <w:rFonts w:ascii="Arial" w:hAnsi="Arial" w:cs="Arial"/>
          <w:color w:val="auto"/>
          <w:sz w:val="20"/>
        </w:rPr>
        <w:t xml:space="preserve">Oznámil-li kupující prodávajícímu vadu ohledně dodaného zboží, za které ještě neuhradil prodávajícímu jeho cenu, protože doba </w:t>
      </w:r>
      <w:r w:rsidR="00D632B0" w:rsidRPr="009D2DC0">
        <w:rPr>
          <w:rFonts w:ascii="Arial" w:hAnsi="Arial" w:cs="Arial"/>
          <w:color w:val="auto"/>
          <w:sz w:val="20"/>
        </w:rPr>
        <w:t xml:space="preserve">splatnosti dle čl. </w:t>
      </w:r>
      <w:r w:rsidR="00B02B4B" w:rsidRPr="009D2DC0">
        <w:rPr>
          <w:rFonts w:ascii="Arial" w:hAnsi="Arial" w:cs="Arial"/>
          <w:color w:val="auto"/>
          <w:sz w:val="20"/>
        </w:rPr>
        <w:t xml:space="preserve"> V</w:t>
      </w:r>
      <w:r w:rsidR="00D632B0" w:rsidRPr="009D2DC0">
        <w:rPr>
          <w:rFonts w:ascii="Arial" w:hAnsi="Arial" w:cs="Arial"/>
          <w:color w:val="auto"/>
          <w:sz w:val="20"/>
        </w:rPr>
        <w:t xml:space="preserve">. odst. </w:t>
      </w:r>
      <w:r w:rsidR="00A66884" w:rsidRPr="009D2DC0">
        <w:rPr>
          <w:rFonts w:ascii="Arial" w:hAnsi="Arial" w:cs="Arial"/>
          <w:color w:val="auto"/>
          <w:sz w:val="20"/>
        </w:rPr>
        <w:t>5</w:t>
      </w:r>
      <w:r w:rsidRPr="009D2DC0">
        <w:rPr>
          <w:rFonts w:ascii="Arial" w:hAnsi="Arial" w:cs="Arial"/>
          <w:color w:val="auto"/>
          <w:sz w:val="20"/>
        </w:rPr>
        <w:t>. ještě neuplynula</w:t>
      </w:r>
      <w:r w:rsidR="0079087F" w:rsidRPr="009D2DC0">
        <w:rPr>
          <w:rFonts w:ascii="Arial" w:hAnsi="Arial" w:cs="Arial"/>
          <w:color w:val="auto"/>
          <w:sz w:val="20"/>
        </w:rPr>
        <w:t>, staví se doba splatnosti ohledně tohoto reklamovaného zbož</w:t>
      </w:r>
      <w:r w:rsidR="002A4F9C" w:rsidRPr="009D2DC0">
        <w:rPr>
          <w:rFonts w:ascii="Arial" w:hAnsi="Arial" w:cs="Arial"/>
          <w:color w:val="auto"/>
          <w:sz w:val="20"/>
        </w:rPr>
        <w:t xml:space="preserve">í do doby, </w:t>
      </w:r>
      <w:r w:rsidR="0079087F" w:rsidRPr="009D2DC0">
        <w:rPr>
          <w:rFonts w:ascii="Arial" w:hAnsi="Arial" w:cs="Arial"/>
          <w:color w:val="auto"/>
          <w:sz w:val="20"/>
        </w:rPr>
        <w:t xml:space="preserve">než bude </w:t>
      </w:r>
      <w:r w:rsidR="009E61DB" w:rsidRPr="009D2DC0">
        <w:rPr>
          <w:rFonts w:ascii="Arial" w:hAnsi="Arial" w:cs="Arial"/>
          <w:color w:val="auto"/>
          <w:sz w:val="20"/>
        </w:rPr>
        <w:t>vada odstraněna</w:t>
      </w:r>
      <w:r w:rsidR="0079087F" w:rsidRPr="009D2DC0">
        <w:rPr>
          <w:rFonts w:ascii="Arial" w:hAnsi="Arial" w:cs="Arial"/>
          <w:color w:val="auto"/>
          <w:sz w:val="20"/>
        </w:rPr>
        <w:t xml:space="preserve"> nebo než kupující ohledně vadného zboží uplatní jiné své právo z vadného plnění.</w:t>
      </w:r>
      <w:r w:rsidRPr="009D2DC0">
        <w:rPr>
          <w:rFonts w:ascii="Arial" w:hAnsi="Arial" w:cs="Arial"/>
          <w:color w:val="auto"/>
          <w:sz w:val="20"/>
        </w:rPr>
        <w:t xml:space="preserve"> </w:t>
      </w:r>
    </w:p>
    <w:p w14:paraId="5FFB99D2" w14:textId="77777777" w:rsidR="00A06BB9" w:rsidRPr="009D2DC0" w:rsidRDefault="00A06BB9" w:rsidP="004D6F9F">
      <w:pPr>
        <w:pStyle w:val="Odstavecseseznamem"/>
        <w:tabs>
          <w:tab w:val="num" w:pos="426"/>
        </w:tabs>
        <w:ind w:left="426" w:hanging="426"/>
        <w:rPr>
          <w:rFonts w:cs="Arial"/>
        </w:rPr>
      </w:pPr>
    </w:p>
    <w:p w14:paraId="5FFB99D3" w14:textId="1975C764" w:rsidR="00294CF2" w:rsidRPr="009D2DC0"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9D2DC0">
        <w:rPr>
          <w:rFonts w:ascii="Arial" w:hAnsi="Arial" w:cs="Arial"/>
          <w:color w:val="auto"/>
          <w:sz w:val="20"/>
        </w:rPr>
        <w:t>Kupující</w:t>
      </w:r>
      <w:r w:rsidR="00327D7B" w:rsidRPr="009D2DC0">
        <w:rPr>
          <w:rFonts w:ascii="Arial" w:hAnsi="Arial" w:cs="Arial"/>
          <w:color w:val="auto"/>
          <w:sz w:val="20"/>
        </w:rPr>
        <w:t xml:space="preserve"> je oprávněn v</w:t>
      </w:r>
      <w:r w:rsidRPr="009D2DC0">
        <w:rPr>
          <w:rFonts w:ascii="Arial" w:hAnsi="Arial" w:cs="Arial"/>
          <w:color w:val="auto"/>
          <w:sz w:val="20"/>
        </w:rPr>
        <w:t> oznámení vady</w:t>
      </w:r>
      <w:r w:rsidR="00327D7B" w:rsidRPr="009D2DC0">
        <w:rPr>
          <w:rFonts w:ascii="Arial" w:hAnsi="Arial" w:cs="Arial"/>
          <w:color w:val="auto"/>
          <w:sz w:val="20"/>
        </w:rPr>
        <w:t xml:space="preserve"> zvolit volbu svého </w:t>
      </w:r>
      <w:r w:rsidR="00F83CCA" w:rsidRPr="009D2DC0">
        <w:rPr>
          <w:rFonts w:ascii="Arial" w:hAnsi="Arial" w:cs="Arial"/>
          <w:color w:val="auto"/>
          <w:sz w:val="20"/>
        </w:rPr>
        <w:t>práva z vadného plnění</w:t>
      </w:r>
      <w:r w:rsidRPr="009D2DC0">
        <w:rPr>
          <w:rFonts w:ascii="Arial" w:hAnsi="Arial" w:cs="Arial"/>
          <w:color w:val="auto"/>
          <w:sz w:val="20"/>
        </w:rPr>
        <w:t>, přičemž kupujícímu vždy náleží následující práva z vadného plnění, a to dle jeho volby</w:t>
      </w:r>
      <w:r w:rsidR="00EE41F6" w:rsidRPr="009D2DC0">
        <w:rPr>
          <w:rFonts w:ascii="Arial" w:hAnsi="Arial" w:cs="Arial"/>
          <w:color w:val="auto"/>
          <w:sz w:val="20"/>
        </w:rPr>
        <w:t xml:space="preserve"> a bez ohledu na to,</w:t>
      </w:r>
      <w:r w:rsidR="00F77024" w:rsidRPr="009D2DC0">
        <w:rPr>
          <w:rFonts w:ascii="Arial" w:hAnsi="Arial" w:cs="Arial"/>
          <w:color w:val="auto"/>
          <w:sz w:val="20"/>
        </w:rPr>
        <w:t xml:space="preserve"> zda oznamovaná vada znamená podstatné či nepodstatné porušení </w:t>
      </w:r>
      <w:r w:rsidR="005B1F96" w:rsidRPr="009D2DC0">
        <w:rPr>
          <w:rFonts w:ascii="Arial" w:hAnsi="Arial" w:cs="Arial"/>
          <w:color w:val="auto"/>
          <w:sz w:val="20"/>
        </w:rPr>
        <w:t xml:space="preserve">této </w:t>
      </w:r>
      <w:r w:rsidR="00F77024" w:rsidRPr="009D2DC0">
        <w:rPr>
          <w:rFonts w:ascii="Arial" w:hAnsi="Arial" w:cs="Arial"/>
          <w:color w:val="auto"/>
          <w:sz w:val="20"/>
        </w:rPr>
        <w:t>smlouvy</w:t>
      </w:r>
      <w:r w:rsidRPr="009D2DC0">
        <w:rPr>
          <w:rFonts w:ascii="Arial" w:hAnsi="Arial" w:cs="Arial"/>
          <w:color w:val="auto"/>
          <w:sz w:val="20"/>
        </w:rPr>
        <w:t>:</w:t>
      </w:r>
    </w:p>
    <w:p w14:paraId="5FFB99D6" w14:textId="77777777" w:rsidR="00F33E1C" w:rsidRPr="009D2DC0"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9D2DC0"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9D2DC0">
        <w:rPr>
          <w:rFonts w:ascii="Arial" w:hAnsi="Arial" w:cs="Arial"/>
          <w:color w:val="auto"/>
          <w:sz w:val="20"/>
        </w:rPr>
        <w:t>odstranění vady dodáním nového zboží bez vady nebo dodáním chybějícího zboží;</w:t>
      </w:r>
    </w:p>
    <w:p w14:paraId="5FFB99DB" w14:textId="384BD7EB" w:rsidR="00294CF2" w:rsidRPr="009D2DC0"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9D2DC0">
        <w:rPr>
          <w:rFonts w:ascii="Arial" w:hAnsi="Arial" w:cs="Arial"/>
          <w:color w:val="auto"/>
          <w:sz w:val="20"/>
        </w:rPr>
        <w:t>odstoupení od této smlouvy</w:t>
      </w:r>
      <w:r w:rsidR="002A5A03" w:rsidRPr="009D2DC0">
        <w:rPr>
          <w:rFonts w:ascii="Arial" w:hAnsi="Arial" w:cs="Arial"/>
          <w:color w:val="auto"/>
          <w:sz w:val="20"/>
        </w:rPr>
        <w:t xml:space="preserve"> za podmínek v ní uvedených</w:t>
      </w:r>
      <w:r w:rsidRPr="009D2DC0">
        <w:rPr>
          <w:rFonts w:ascii="Arial" w:hAnsi="Arial" w:cs="Arial"/>
          <w:color w:val="auto"/>
          <w:sz w:val="20"/>
        </w:rPr>
        <w:t>.</w:t>
      </w:r>
    </w:p>
    <w:p w14:paraId="5FFB99DC" w14:textId="77777777" w:rsidR="000E73ED" w:rsidRPr="009D2DC0" w:rsidRDefault="000E73ED" w:rsidP="004D6F9F">
      <w:pPr>
        <w:pStyle w:val="Zkladntext"/>
        <w:tabs>
          <w:tab w:val="num" w:pos="426"/>
        </w:tabs>
        <w:spacing w:line="280" w:lineRule="atLeast"/>
        <w:ind w:left="340"/>
        <w:jc w:val="both"/>
        <w:rPr>
          <w:rFonts w:ascii="Arial" w:hAnsi="Arial" w:cs="Arial"/>
          <w:color w:val="auto"/>
          <w:sz w:val="20"/>
        </w:rPr>
      </w:pPr>
    </w:p>
    <w:p w14:paraId="5FFB99DE" w14:textId="39B70581" w:rsidR="00F9586D" w:rsidRPr="009D2DC0" w:rsidRDefault="00C41010"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9D2DC0">
        <w:rPr>
          <w:rFonts w:ascii="Arial" w:hAnsi="Arial" w:cs="Arial"/>
          <w:color w:val="auto"/>
          <w:sz w:val="20"/>
        </w:rPr>
        <w:t>Požaduje-li objednatel odstranění vad zboží způsobem dle odst. 5</w:t>
      </w:r>
      <w:r w:rsidR="00637C1F" w:rsidRPr="009D2DC0">
        <w:rPr>
          <w:rFonts w:ascii="Arial" w:hAnsi="Arial" w:cs="Arial"/>
          <w:color w:val="auto"/>
          <w:sz w:val="20"/>
        </w:rPr>
        <w:t>.</w:t>
      </w:r>
      <w:r w:rsidRPr="009D2DC0">
        <w:rPr>
          <w:rFonts w:ascii="Arial" w:hAnsi="Arial" w:cs="Arial"/>
          <w:color w:val="auto"/>
          <w:sz w:val="20"/>
        </w:rPr>
        <w:t xml:space="preserve"> písm. a. tohoto článku, musí p</w:t>
      </w:r>
      <w:r w:rsidR="00ED1F86" w:rsidRPr="009D2DC0">
        <w:rPr>
          <w:rFonts w:ascii="Arial" w:hAnsi="Arial" w:cs="Arial"/>
          <w:color w:val="auto"/>
          <w:sz w:val="20"/>
        </w:rPr>
        <w:t xml:space="preserve">rodávající provést odstranění vad zboží </w:t>
      </w:r>
      <w:r w:rsidR="00E9504F" w:rsidRPr="009D2DC0">
        <w:rPr>
          <w:rFonts w:ascii="Arial" w:hAnsi="Arial" w:cs="Arial"/>
          <w:color w:val="auto"/>
          <w:sz w:val="20"/>
        </w:rPr>
        <w:t>způsobem</w:t>
      </w:r>
      <w:r w:rsidR="00ED1F86" w:rsidRPr="009D2DC0">
        <w:rPr>
          <w:rFonts w:ascii="Arial" w:hAnsi="Arial" w:cs="Arial"/>
          <w:color w:val="auto"/>
          <w:sz w:val="20"/>
        </w:rPr>
        <w:t xml:space="preserve"> </w:t>
      </w:r>
      <w:r w:rsidR="005C2711" w:rsidRPr="009D2DC0">
        <w:rPr>
          <w:rFonts w:ascii="Arial" w:hAnsi="Arial" w:cs="Arial"/>
          <w:color w:val="auto"/>
          <w:sz w:val="20"/>
        </w:rPr>
        <w:t xml:space="preserve">zvoleným kupujícím </w:t>
      </w:r>
      <w:r w:rsidR="00ED1F86" w:rsidRPr="009D2DC0">
        <w:rPr>
          <w:rFonts w:ascii="Arial" w:hAnsi="Arial" w:cs="Arial"/>
          <w:color w:val="auto"/>
          <w:sz w:val="20"/>
        </w:rPr>
        <w:t xml:space="preserve">bez zbytečného odkladu, nejpozději však do </w:t>
      </w:r>
      <w:r w:rsidR="00D353BD" w:rsidRPr="009D2DC0">
        <w:rPr>
          <w:rFonts w:ascii="Arial" w:hAnsi="Arial" w:cs="Arial"/>
          <w:color w:val="auto"/>
          <w:sz w:val="20"/>
        </w:rPr>
        <w:t>14</w:t>
      </w:r>
      <w:r w:rsidR="007C528B" w:rsidRPr="009D2DC0">
        <w:rPr>
          <w:rFonts w:ascii="Arial" w:hAnsi="Arial" w:cs="Arial"/>
          <w:color w:val="auto"/>
          <w:sz w:val="20"/>
        </w:rPr>
        <w:t xml:space="preserve"> </w:t>
      </w:r>
      <w:r w:rsidR="00ED1F86" w:rsidRPr="009D2DC0">
        <w:rPr>
          <w:rFonts w:ascii="Arial" w:hAnsi="Arial" w:cs="Arial"/>
          <w:color w:val="auto"/>
          <w:sz w:val="20"/>
        </w:rPr>
        <w:t xml:space="preserve">dnů od jejich oznámení kupujícím, nebude-li mezi smluvními stranami dohodnuto něco jiného. </w:t>
      </w:r>
      <w:r w:rsidR="0086049F" w:rsidRPr="009D2DC0">
        <w:rPr>
          <w:rFonts w:ascii="Arial" w:hAnsi="Arial" w:cs="Arial"/>
          <w:color w:val="auto"/>
          <w:sz w:val="20"/>
        </w:rPr>
        <w:t xml:space="preserve">Nebude-li vada odstraněna ve lhůtě dle předchozí věty, </w:t>
      </w:r>
      <w:r w:rsidR="008F5928" w:rsidRPr="009D2DC0">
        <w:rPr>
          <w:rFonts w:ascii="Arial" w:hAnsi="Arial" w:cs="Arial"/>
          <w:color w:val="auto"/>
          <w:sz w:val="20"/>
        </w:rPr>
        <w:t>má kupující právo požadovat po prodávajícím</w:t>
      </w:r>
      <w:r w:rsidR="0086049F" w:rsidRPr="009D2DC0">
        <w:rPr>
          <w:rFonts w:ascii="Arial" w:hAnsi="Arial" w:cs="Arial"/>
          <w:color w:val="auto"/>
          <w:sz w:val="20"/>
        </w:rPr>
        <w:t xml:space="preserve"> smluvní pokutu specifikovanou v čl. VI</w:t>
      </w:r>
      <w:r w:rsidR="00A66884" w:rsidRPr="009D2DC0">
        <w:rPr>
          <w:rFonts w:ascii="Arial" w:hAnsi="Arial" w:cs="Arial"/>
          <w:color w:val="auto"/>
          <w:sz w:val="20"/>
        </w:rPr>
        <w:t>I</w:t>
      </w:r>
      <w:r w:rsidR="005104B7" w:rsidRPr="009D2DC0">
        <w:rPr>
          <w:rFonts w:ascii="Arial" w:hAnsi="Arial" w:cs="Arial"/>
          <w:color w:val="auto"/>
          <w:sz w:val="20"/>
        </w:rPr>
        <w:t>I</w:t>
      </w:r>
      <w:r w:rsidR="0086049F" w:rsidRPr="009D2DC0">
        <w:rPr>
          <w:rFonts w:ascii="Arial" w:hAnsi="Arial" w:cs="Arial"/>
          <w:color w:val="auto"/>
          <w:sz w:val="20"/>
        </w:rPr>
        <w:t>. odst. 2.</w:t>
      </w:r>
    </w:p>
    <w:p w14:paraId="59C2FBC3" w14:textId="77777777" w:rsidR="0086049F" w:rsidRPr="009D2DC0" w:rsidRDefault="0086049F" w:rsidP="004D6F9F">
      <w:pPr>
        <w:pStyle w:val="Zkladntext"/>
        <w:tabs>
          <w:tab w:val="num" w:pos="426"/>
        </w:tabs>
        <w:spacing w:line="280" w:lineRule="atLeast"/>
        <w:ind w:left="426" w:hanging="426"/>
        <w:jc w:val="both"/>
        <w:rPr>
          <w:rFonts w:ascii="Arial" w:hAnsi="Arial" w:cs="Arial"/>
          <w:color w:val="auto"/>
          <w:sz w:val="20"/>
        </w:rPr>
      </w:pPr>
    </w:p>
    <w:p w14:paraId="4B2BF485" w14:textId="77777777" w:rsidR="00D632B0" w:rsidRPr="009D2DC0" w:rsidRDefault="000B4F41" w:rsidP="008A3C64">
      <w:pPr>
        <w:numPr>
          <w:ilvl w:val="0"/>
          <w:numId w:val="4"/>
        </w:numPr>
        <w:tabs>
          <w:tab w:val="clear" w:pos="340"/>
          <w:tab w:val="num" w:pos="426"/>
        </w:tabs>
        <w:spacing w:line="280" w:lineRule="atLeast"/>
        <w:ind w:left="426" w:hanging="426"/>
        <w:jc w:val="both"/>
        <w:rPr>
          <w:rFonts w:cs="Arial"/>
          <w:szCs w:val="20"/>
        </w:rPr>
      </w:pPr>
      <w:r w:rsidRPr="009D2DC0">
        <w:rPr>
          <w:rFonts w:cs="Arial"/>
          <w:szCs w:val="20"/>
        </w:rPr>
        <w:t>Záruka dle odst. 2 tohoto článku se vztahuje i na zboží nově dodané v rámci uplatňování práv kupujícího z vadného plnění</w:t>
      </w:r>
      <w:r w:rsidR="0086049F" w:rsidRPr="009D2DC0">
        <w:rPr>
          <w:rFonts w:cs="Arial"/>
          <w:szCs w:val="20"/>
        </w:rPr>
        <w:t xml:space="preserve"> či ze záruky</w:t>
      </w:r>
      <w:r w:rsidRPr="009D2DC0">
        <w:rPr>
          <w:rFonts w:cs="Arial"/>
          <w:szCs w:val="20"/>
        </w:rPr>
        <w:t>, přičemž záruční do</w:t>
      </w:r>
      <w:r w:rsidR="008F5928" w:rsidRPr="009D2DC0">
        <w:rPr>
          <w:rFonts w:cs="Arial"/>
          <w:szCs w:val="20"/>
        </w:rPr>
        <w:t>ba počíná běžet od dodání tohoto</w:t>
      </w:r>
      <w:r w:rsidRPr="009D2DC0">
        <w:rPr>
          <w:rFonts w:cs="Arial"/>
          <w:szCs w:val="20"/>
        </w:rPr>
        <w:t xml:space="preserve"> nového zboží kupujícímu</w:t>
      </w:r>
      <w:r w:rsidR="00113769" w:rsidRPr="009D2DC0">
        <w:rPr>
          <w:rFonts w:cs="Arial"/>
          <w:szCs w:val="20"/>
        </w:rPr>
        <w:t>.</w:t>
      </w:r>
    </w:p>
    <w:p w14:paraId="56EABC5E" w14:textId="77777777" w:rsidR="00D632B0" w:rsidRPr="009D2DC0" w:rsidRDefault="00D632B0" w:rsidP="00D632B0">
      <w:pPr>
        <w:spacing w:line="280" w:lineRule="atLeast"/>
        <w:ind w:left="426"/>
        <w:jc w:val="both"/>
        <w:rPr>
          <w:rFonts w:cs="Arial"/>
          <w:szCs w:val="20"/>
        </w:rPr>
      </w:pPr>
    </w:p>
    <w:p w14:paraId="5FFB99E2" w14:textId="705062C9" w:rsidR="002E1CF6" w:rsidRPr="009D2DC0" w:rsidRDefault="0086049F" w:rsidP="008A3C64">
      <w:pPr>
        <w:numPr>
          <w:ilvl w:val="0"/>
          <w:numId w:val="4"/>
        </w:numPr>
        <w:tabs>
          <w:tab w:val="clear" w:pos="340"/>
          <w:tab w:val="num" w:pos="426"/>
        </w:tabs>
        <w:spacing w:line="280" w:lineRule="atLeast"/>
        <w:ind w:left="426" w:hanging="426"/>
        <w:jc w:val="both"/>
        <w:rPr>
          <w:rFonts w:cs="Arial"/>
          <w:szCs w:val="20"/>
        </w:rPr>
      </w:pPr>
      <w:r w:rsidRPr="009D2DC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9D2DC0" w:rsidRDefault="00E65CB5" w:rsidP="004D6F9F">
      <w:pPr>
        <w:pStyle w:val="Zkladntext"/>
        <w:tabs>
          <w:tab w:val="num" w:pos="426"/>
        </w:tabs>
        <w:spacing w:line="280" w:lineRule="atLeast"/>
        <w:ind w:left="340"/>
        <w:jc w:val="both"/>
        <w:rPr>
          <w:rFonts w:ascii="Arial" w:hAnsi="Arial" w:cs="Arial"/>
          <w:sz w:val="20"/>
        </w:rPr>
      </w:pPr>
    </w:p>
    <w:p w14:paraId="5FFB99E4" w14:textId="20B4E102" w:rsidR="002E1CF6" w:rsidRPr="009D2DC0" w:rsidRDefault="001E1F1B" w:rsidP="008A3C64">
      <w:pPr>
        <w:numPr>
          <w:ilvl w:val="0"/>
          <w:numId w:val="4"/>
        </w:numPr>
        <w:tabs>
          <w:tab w:val="clear" w:pos="340"/>
          <w:tab w:val="num" w:pos="426"/>
        </w:tabs>
        <w:spacing w:line="280" w:lineRule="atLeast"/>
        <w:ind w:left="426" w:hanging="426"/>
        <w:jc w:val="both"/>
        <w:rPr>
          <w:rFonts w:cs="Arial"/>
          <w:szCs w:val="20"/>
        </w:rPr>
      </w:pPr>
      <w:r w:rsidRPr="009D2DC0">
        <w:rPr>
          <w:rFonts w:cs="Arial"/>
          <w:szCs w:val="20"/>
        </w:rPr>
        <w:t>N</w:t>
      </w:r>
      <w:r w:rsidR="002E1CF6" w:rsidRPr="009D2DC0">
        <w:rPr>
          <w:rFonts w:cs="Arial"/>
          <w:szCs w:val="20"/>
        </w:rPr>
        <w:t xml:space="preserve">áhradní </w:t>
      </w:r>
      <w:r w:rsidR="00C400EE" w:rsidRPr="009D2DC0">
        <w:rPr>
          <w:rFonts w:cs="Arial"/>
          <w:szCs w:val="20"/>
        </w:rPr>
        <w:t>z</w:t>
      </w:r>
      <w:r w:rsidR="002E1CF6" w:rsidRPr="009D2DC0">
        <w:rPr>
          <w:rFonts w:cs="Arial"/>
          <w:szCs w:val="20"/>
        </w:rPr>
        <w:t xml:space="preserve">boží předá </w:t>
      </w:r>
      <w:r w:rsidR="00C400EE" w:rsidRPr="009D2DC0">
        <w:rPr>
          <w:rFonts w:cs="Arial"/>
          <w:szCs w:val="20"/>
        </w:rPr>
        <w:t>p</w:t>
      </w:r>
      <w:r w:rsidR="002E1CF6" w:rsidRPr="009D2DC0">
        <w:rPr>
          <w:rFonts w:cs="Arial"/>
          <w:szCs w:val="20"/>
        </w:rPr>
        <w:t xml:space="preserve">rodávající </w:t>
      </w:r>
      <w:r w:rsidR="00C400EE" w:rsidRPr="009D2DC0">
        <w:rPr>
          <w:rFonts w:cs="Arial"/>
          <w:szCs w:val="20"/>
        </w:rPr>
        <w:t>k</w:t>
      </w:r>
      <w:r w:rsidR="002E1CF6" w:rsidRPr="009D2DC0">
        <w:rPr>
          <w:rFonts w:cs="Arial"/>
          <w:szCs w:val="20"/>
        </w:rPr>
        <w:t>upujícímu na základě písemného předávacího protokolu</w:t>
      </w:r>
      <w:r w:rsidR="00C27AB9" w:rsidRPr="009D2DC0">
        <w:rPr>
          <w:rFonts w:cs="Arial"/>
          <w:szCs w:val="20"/>
        </w:rPr>
        <w:t xml:space="preserve"> či dodacího listu</w:t>
      </w:r>
      <w:r w:rsidR="002E1CF6" w:rsidRPr="009D2DC0">
        <w:rPr>
          <w:rFonts w:cs="Arial"/>
          <w:szCs w:val="20"/>
        </w:rPr>
        <w:t>.</w:t>
      </w:r>
    </w:p>
    <w:p w14:paraId="228C3CEF" w14:textId="77777777" w:rsidR="00AC1D8D" w:rsidRPr="009D2DC0" w:rsidRDefault="00AC1D8D" w:rsidP="00AC1D8D">
      <w:pPr>
        <w:spacing w:line="280" w:lineRule="atLeast"/>
        <w:ind w:left="426"/>
        <w:jc w:val="both"/>
        <w:rPr>
          <w:rFonts w:cs="Arial"/>
          <w:szCs w:val="20"/>
        </w:rPr>
      </w:pPr>
    </w:p>
    <w:p w14:paraId="0673D227" w14:textId="176A56ED" w:rsidR="00AC1D8D" w:rsidRPr="009D2DC0" w:rsidRDefault="00AC1D8D" w:rsidP="00AC1D8D">
      <w:pPr>
        <w:numPr>
          <w:ilvl w:val="0"/>
          <w:numId w:val="4"/>
        </w:numPr>
        <w:tabs>
          <w:tab w:val="clear" w:pos="340"/>
          <w:tab w:val="num" w:pos="426"/>
        </w:tabs>
        <w:spacing w:line="280" w:lineRule="atLeast"/>
        <w:ind w:left="426" w:hanging="426"/>
        <w:jc w:val="both"/>
        <w:rPr>
          <w:rFonts w:cs="Arial"/>
          <w:szCs w:val="20"/>
        </w:rPr>
      </w:pPr>
      <w:r w:rsidRPr="009D2DC0">
        <w:rPr>
          <w:rFonts w:cs="Arial"/>
          <w:szCs w:val="20"/>
        </w:rPr>
        <w:t>Prodávající kupujícímu zaručuje životnost zboží alespoň 45 let při zachování technických parametrů od doby využití zboží ke stanovenému účelu za předpokladu splnění postupů uvedených v montážním návodu předloženém prodávajícím kupujícímu.</w:t>
      </w:r>
    </w:p>
    <w:p w14:paraId="077C1E56" w14:textId="77777777" w:rsidR="00185238" w:rsidRPr="009D2DC0" w:rsidRDefault="00185238" w:rsidP="00185238">
      <w:pPr>
        <w:spacing w:line="280" w:lineRule="atLeast"/>
        <w:ind w:left="426"/>
        <w:jc w:val="both"/>
        <w:rPr>
          <w:rFonts w:cs="Arial"/>
          <w:szCs w:val="20"/>
        </w:rPr>
      </w:pPr>
    </w:p>
    <w:p w14:paraId="5FFB99E5" w14:textId="77777777" w:rsidR="00396077" w:rsidRPr="009D2DC0" w:rsidRDefault="009E0CE6" w:rsidP="008A3C64">
      <w:pPr>
        <w:numPr>
          <w:ilvl w:val="0"/>
          <w:numId w:val="4"/>
        </w:numPr>
        <w:tabs>
          <w:tab w:val="clear" w:pos="340"/>
          <w:tab w:val="num" w:pos="426"/>
        </w:tabs>
        <w:spacing w:line="280" w:lineRule="atLeast"/>
        <w:ind w:left="426" w:hanging="426"/>
        <w:jc w:val="both"/>
        <w:rPr>
          <w:rFonts w:cs="Arial"/>
          <w:szCs w:val="20"/>
        </w:rPr>
      </w:pPr>
      <w:r w:rsidRPr="009D2DC0">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9D2DC0">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9D2DC0">
        <w:rPr>
          <w:rFonts w:cs="Arial"/>
          <w:szCs w:val="20"/>
        </w:rPr>
        <w:t xml:space="preserve"> Takto vzniklou škodu je prodávající povinen kupujícímu bez dalšího uhradit.</w:t>
      </w:r>
    </w:p>
    <w:p w14:paraId="300ACFF4" w14:textId="77777777" w:rsidR="0060797D" w:rsidRPr="009D2DC0" w:rsidRDefault="0060797D" w:rsidP="002D160B">
      <w:pPr>
        <w:spacing w:line="280" w:lineRule="atLeast"/>
        <w:ind w:left="426"/>
        <w:jc w:val="both"/>
        <w:rPr>
          <w:rFonts w:cs="Arial"/>
          <w:szCs w:val="20"/>
        </w:rPr>
      </w:pPr>
    </w:p>
    <w:p w14:paraId="1A90A525" w14:textId="77777777" w:rsidR="002D160B" w:rsidRPr="009D2DC0" w:rsidRDefault="002D160B" w:rsidP="002D160B">
      <w:pPr>
        <w:spacing w:line="280" w:lineRule="atLeast"/>
        <w:ind w:left="426"/>
        <w:jc w:val="both"/>
        <w:rPr>
          <w:rFonts w:cs="Arial"/>
          <w:szCs w:val="20"/>
        </w:rPr>
      </w:pPr>
    </w:p>
    <w:p w14:paraId="7BBDB88C" w14:textId="70365E89" w:rsidR="0086049F" w:rsidRPr="009D2DC0" w:rsidRDefault="0086049F" w:rsidP="002D160B">
      <w:pPr>
        <w:spacing w:line="280" w:lineRule="atLeast"/>
        <w:ind w:left="340"/>
        <w:jc w:val="center"/>
        <w:rPr>
          <w:rFonts w:cs="Arial"/>
          <w:b/>
          <w:szCs w:val="20"/>
        </w:rPr>
      </w:pPr>
      <w:r w:rsidRPr="009D2DC0">
        <w:rPr>
          <w:rFonts w:cs="Arial"/>
          <w:b/>
          <w:szCs w:val="20"/>
        </w:rPr>
        <w:t>V</w:t>
      </w:r>
      <w:r w:rsidR="00D64FE6" w:rsidRPr="009D2DC0">
        <w:rPr>
          <w:rFonts w:cs="Arial"/>
          <w:b/>
          <w:szCs w:val="20"/>
        </w:rPr>
        <w:t>I</w:t>
      </w:r>
      <w:r w:rsidRPr="009D2DC0">
        <w:rPr>
          <w:rFonts w:cs="Arial"/>
          <w:b/>
          <w:szCs w:val="20"/>
        </w:rPr>
        <w:t>I</w:t>
      </w:r>
      <w:r w:rsidR="005104B7" w:rsidRPr="009D2DC0">
        <w:rPr>
          <w:rFonts w:cs="Arial"/>
          <w:b/>
          <w:szCs w:val="20"/>
        </w:rPr>
        <w:t>I</w:t>
      </w:r>
      <w:r w:rsidRPr="009D2DC0">
        <w:rPr>
          <w:rFonts w:cs="Arial"/>
          <w:b/>
          <w:szCs w:val="20"/>
        </w:rPr>
        <w:t>.</w:t>
      </w:r>
    </w:p>
    <w:p w14:paraId="6CC3FE68" w14:textId="75864D81" w:rsidR="0086049F" w:rsidRPr="009D2DC0" w:rsidRDefault="0086049F" w:rsidP="0086049F">
      <w:pPr>
        <w:spacing w:beforeLines="50" w:before="120" w:afterLines="50" w:after="120" w:line="280" w:lineRule="atLeast"/>
        <w:ind w:left="340"/>
        <w:jc w:val="center"/>
        <w:rPr>
          <w:rFonts w:cs="Arial"/>
          <w:b/>
          <w:szCs w:val="20"/>
        </w:rPr>
      </w:pPr>
      <w:r w:rsidRPr="009D2DC0">
        <w:rPr>
          <w:rFonts w:cs="Arial"/>
          <w:b/>
          <w:szCs w:val="20"/>
        </w:rPr>
        <w:t>Smluvní pokuty</w:t>
      </w:r>
    </w:p>
    <w:p w14:paraId="75632CCF" w14:textId="2456D831" w:rsidR="00DD771B" w:rsidRPr="009D2DC0" w:rsidRDefault="0086049F" w:rsidP="00706810">
      <w:pPr>
        <w:numPr>
          <w:ilvl w:val="0"/>
          <w:numId w:val="11"/>
        </w:numPr>
        <w:tabs>
          <w:tab w:val="clear" w:pos="340"/>
        </w:tabs>
        <w:spacing w:after="120" w:line="280" w:lineRule="atLeast"/>
        <w:ind w:left="426" w:hanging="426"/>
        <w:jc w:val="both"/>
        <w:rPr>
          <w:rFonts w:cs="Arial"/>
          <w:szCs w:val="20"/>
        </w:rPr>
      </w:pPr>
      <w:r w:rsidRPr="009D2DC0">
        <w:rPr>
          <w:rFonts w:cs="Arial"/>
          <w:szCs w:val="20"/>
        </w:rPr>
        <w:t>Nedodá-li prodávající zboží dle výzvy k plnění v</w:t>
      </w:r>
      <w:r w:rsidR="00D632B0" w:rsidRPr="009D2DC0">
        <w:rPr>
          <w:rFonts w:cs="Arial"/>
          <w:szCs w:val="20"/>
        </w:rPr>
        <w:t xml:space="preserve"> dodací lhůtě dle čl. </w:t>
      </w:r>
      <w:r w:rsidR="00A66884" w:rsidRPr="009D2DC0">
        <w:rPr>
          <w:rFonts w:cs="Arial"/>
          <w:szCs w:val="20"/>
        </w:rPr>
        <w:t>IV</w:t>
      </w:r>
      <w:r w:rsidR="00D632B0" w:rsidRPr="009D2DC0">
        <w:rPr>
          <w:rFonts w:cs="Arial"/>
          <w:szCs w:val="20"/>
        </w:rPr>
        <w:t>. odst. 3</w:t>
      </w:r>
      <w:r w:rsidRPr="009D2DC0">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CEE06A4" w14:textId="6D3EE577" w:rsidR="00706810" w:rsidRPr="009D2DC0" w:rsidRDefault="00D453E5" w:rsidP="00706810">
      <w:pPr>
        <w:numPr>
          <w:ilvl w:val="0"/>
          <w:numId w:val="11"/>
        </w:numPr>
        <w:tabs>
          <w:tab w:val="clear" w:pos="340"/>
          <w:tab w:val="num" w:pos="426"/>
        </w:tabs>
        <w:spacing w:after="120" w:line="280" w:lineRule="atLeast"/>
        <w:ind w:left="426" w:hanging="426"/>
        <w:jc w:val="both"/>
        <w:rPr>
          <w:rFonts w:cs="Arial"/>
          <w:szCs w:val="20"/>
        </w:rPr>
      </w:pPr>
      <w:r w:rsidRPr="009D2DC0">
        <w:rPr>
          <w:rFonts w:cs="Arial"/>
          <w:szCs w:val="20"/>
        </w:rPr>
        <w:lastRenderedPageBreak/>
        <w:t>Neodstraní</w:t>
      </w:r>
      <w:r w:rsidR="0086049F" w:rsidRPr="009D2DC0">
        <w:rPr>
          <w:rFonts w:cs="Arial"/>
          <w:szCs w:val="20"/>
        </w:rPr>
        <w:t xml:space="preserve">-li prodávající </w:t>
      </w:r>
      <w:r w:rsidRPr="009D2DC0">
        <w:rPr>
          <w:rFonts w:cs="Arial"/>
          <w:szCs w:val="20"/>
        </w:rPr>
        <w:t>vadu</w:t>
      </w:r>
      <w:r w:rsidR="0086049F" w:rsidRPr="009D2DC0">
        <w:rPr>
          <w:rFonts w:cs="Arial"/>
          <w:szCs w:val="20"/>
        </w:rPr>
        <w:t xml:space="preserve"> zboží ve lhůtě podle čl. V</w:t>
      </w:r>
      <w:r w:rsidR="00EC11B6" w:rsidRPr="009D2DC0">
        <w:rPr>
          <w:rFonts w:cs="Arial"/>
          <w:szCs w:val="20"/>
        </w:rPr>
        <w:t>I</w:t>
      </w:r>
      <w:r w:rsidR="00D632B0" w:rsidRPr="009D2DC0">
        <w:rPr>
          <w:rFonts w:cs="Arial"/>
          <w:szCs w:val="20"/>
        </w:rPr>
        <w:t>.</w:t>
      </w:r>
      <w:r w:rsidR="0086049F" w:rsidRPr="009D2DC0">
        <w:rPr>
          <w:rFonts w:cs="Arial"/>
          <w:szCs w:val="20"/>
        </w:rPr>
        <w:t xml:space="preserve"> odst. 6, má kupující právo na smluvní pokutu ve výši 0,5 % z </w:t>
      </w:r>
      <w:r w:rsidR="00351845" w:rsidRPr="009D2DC0">
        <w:rPr>
          <w:rFonts w:cs="Arial"/>
          <w:szCs w:val="20"/>
        </w:rPr>
        <w:t>hodnoty bezvadného zboží</w:t>
      </w:r>
      <w:r w:rsidR="0086049F" w:rsidRPr="009D2DC0">
        <w:rPr>
          <w:rFonts w:cs="Arial"/>
          <w:szCs w:val="20"/>
        </w:rPr>
        <w:t xml:space="preserve">, </w:t>
      </w:r>
      <w:r w:rsidR="00807F18" w:rsidRPr="009D2DC0">
        <w:rPr>
          <w:rFonts w:cs="Arial"/>
          <w:szCs w:val="20"/>
        </w:rPr>
        <w:t>u nějž je prodávající v prodlení s odstraněním vad</w:t>
      </w:r>
      <w:r w:rsidR="0086049F" w:rsidRPr="009D2DC0">
        <w:rPr>
          <w:rFonts w:cs="Arial"/>
          <w:szCs w:val="20"/>
        </w:rPr>
        <w:t>, a to za každý započatý den prodlení.</w:t>
      </w:r>
      <w:r w:rsidR="001670F5" w:rsidRPr="009D2DC0">
        <w:rPr>
          <w:rFonts w:cs="Arial"/>
          <w:szCs w:val="20"/>
        </w:rPr>
        <w:t xml:space="preserve"> </w:t>
      </w:r>
    </w:p>
    <w:p w14:paraId="620FB536" w14:textId="7EE73C95" w:rsidR="00706810" w:rsidRPr="009D2DC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9D2DC0">
        <w:rPr>
          <w:rFonts w:cs="Arial"/>
          <w:szCs w:val="20"/>
        </w:rPr>
        <w:t xml:space="preserve">Nesplní-li prodávající podmínku uvedenou v čl. </w:t>
      </w:r>
      <w:r w:rsidR="00A66884" w:rsidRPr="009D2DC0">
        <w:rPr>
          <w:rFonts w:cs="Arial"/>
          <w:szCs w:val="20"/>
        </w:rPr>
        <w:t>IX</w:t>
      </w:r>
      <w:r w:rsidRPr="009D2DC0">
        <w:rPr>
          <w:rFonts w:cs="Arial"/>
          <w:szCs w:val="20"/>
        </w:rPr>
        <w:t>.</w:t>
      </w:r>
      <w:r w:rsidR="00C174B6" w:rsidRPr="009D2DC0">
        <w:rPr>
          <w:rFonts w:cs="Arial"/>
          <w:szCs w:val="20"/>
        </w:rPr>
        <w:t xml:space="preserve"> </w:t>
      </w:r>
      <w:r w:rsidR="002F7C90" w:rsidRPr="009D2DC0">
        <w:rPr>
          <w:rFonts w:cs="Arial"/>
          <w:szCs w:val="20"/>
        </w:rPr>
        <w:t xml:space="preserve">odst. </w:t>
      </w:r>
      <w:r w:rsidRPr="009D2DC0">
        <w:rPr>
          <w:rFonts w:cs="Arial"/>
          <w:szCs w:val="20"/>
        </w:rPr>
        <w:t xml:space="preserve">3 této smlouvy, tedy </w:t>
      </w:r>
      <w:r w:rsidR="007E0393" w:rsidRPr="009D2DC0">
        <w:rPr>
          <w:rFonts w:cs="Arial"/>
          <w:szCs w:val="20"/>
        </w:rPr>
        <w:t xml:space="preserve">zanikne-li v průběhu plnění smlouvy platnost pojistné smlouvy, nebo dojde ke </w:t>
      </w:r>
      <w:r w:rsidR="00972F7A" w:rsidRPr="009D2DC0">
        <w:rPr>
          <w:rFonts w:cs="Arial"/>
          <w:szCs w:val="20"/>
        </w:rPr>
        <w:t>snížení minimální hodnoty limitu pojistného krytí</w:t>
      </w:r>
      <w:r w:rsidR="007E0393" w:rsidRPr="009D2DC0">
        <w:rPr>
          <w:rFonts w:cs="Arial"/>
          <w:szCs w:val="20"/>
        </w:rPr>
        <w:t xml:space="preserve"> </w:t>
      </w:r>
      <w:r w:rsidR="00972F7A" w:rsidRPr="009D2DC0">
        <w:rPr>
          <w:rFonts w:cs="Arial"/>
          <w:szCs w:val="20"/>
        </w:rPr>
        <w:t xml:space="preserve">či zvýšení maximální výše spoluúčasti </w:t>
      </w:r>
      <w:r w:rsidR="007E0393" w:rsidRPr="009D2DC0">
        <w:rPr>
          <w:rFonts w:cs="Arial"/>
          <w:szCs w:val="20"/>
        </w:rPr>
        <w:t>požadovan</w:t>
      </w:r>
      <w:r w:rsidR="00972F7A" w:rsidRPr="009D2DC0">
        <w:rPr>
          <w:rFonts w:cs="Arial"/>
          <w:szCs w:val="20"/>
        </w:rPr>
        <w:t>é</w:t>
      </w:r>
      <w:r w:rsidR="007E0393" w:rsidRPr="009D2DC0">
        <w:rPr>
          <w:rFonts w:cs="Arial"/>
          <w:szCs w:val="20"/>
        </w:rPr>
        <w:t xml:space="preserve"> kupujícím, má kupující právo na smluvní pokutu ve výši </w:t>
      </w:r>
      <w:r w:rsidR="00C174B6" w:rsidRPr="009D2DC0">
        <w:rPr>
          <w:rFonts w:cs="Arial"/>
          <w:szCs w:val="20"/>
        </w:rPr>
        <w:t>10.000</w:t>
      </w:r>
      <w:r w:rsidR="00972F7A" w:rsidRPr="009D2DC0">
        <w:rPr>
          <w:rFonts w:cs="Arial"/>
          <w:szCs w:val="20"/>
        </w:rPr>
        <w:t>,-</w:t>
      </w:r>
      <w:r w:rsidR="00C174B6" w:rsidRPr="009D2DC0">
        <w:rPr>
          <w:rFonts w:cs="Arial"/>
          <w:szCs w:val="20"/>
        </w:rPr>
        <w:t xml:space="preserve"> Kč za každý započatý den, kdy je tato smluvní povinnost porušena.</w:t>
      </w:r>
    </w:p>
    <w:p w14:paraId="50EA9049" w14:textId="0F9FF06E" w:rsidR="00706810" w:rsidRPr="009D2DC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9D2DC0">
        <w:rPr>
          <w:rFonts w:cs="Arial"/>
          <w:szCs w:val="20"/>
        </w:rPr>
        <w:t xml:space="preserve">Změní-li prodávající poddodavatele dle čl. </w:t>
      </w:r>
      <w:r w:rsidR="00AC2071" w:rsidRPr="009D2DC0">
        <w:rPr>
          <w:rFonts w:cs="Arial"/>
          <w:szCs w:val="20"/>
        </w:rPr>
        <w:t>IX</w:t>
      </w:r>
      <w:r w:rsidRPr="009D2DC0">
        <w:rPr>
          <w:rFonts w:cs="Arial"/>
          <w:szCs w:val="20"/>
        </w:rPr>
        <w:t xml:space="preserve">. odst. </w:t>
      </w:r>
      <w:r w:rsidR="00CF19C6" w:rsidRPr="009D2DC0">
        <w:rPr>
          <w:rFonts w:cs="Arial"/>
          <w:szCs w:val="20"/>
        </w:rPr>
        <w:t>5</w:t>
      </w:r>
      <w:r w:rsidRPr="009D2DC0">
        <w:rPr>
          <w:rFonts w:cs="Arial"/>
          <w:szCs w:val="20"/>
        </w:rPr>
        <w:t>., aniž by získal předchozí písemný souhlas kupujícího, má kupující právo na smluvní pokutu ve výši 10.000,- Kč za každý takový případ.</w:t>
      </w:r>
      <w:r w:rsidR="00706810" w:rsidRPr="009D2DC0">
        <w:rPr>
          <w:rFonts w:cs="Arial"/>
          <w:szCs w:val="20"/>
        </w:rPr>
        <w:t xml:space="preserve"> </w:t>
      </w:r>
    </w:p>
    <w:p w14:paraId="3F5D9622" w14:textId="60508680" w:rsidR="00706810" w:rsidRPr="009D2DC0"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9D2DC0">
        <w:rPr>
          <w:rFonts w:cs="Arial"/>
          <w:iCs/>
        </w:rPr>
        <w:t>Ukáže-li se</w:t>
      </w:r>
      <w:r w:rsidR="00972F7A" w:rsidRPr="009D2DC0">
        <w:rPr>
          <w:rFonts w:cs="Arial"/>
          <w:iCs/>
        </w:rPr>
        <w:t xml:space="preserve"> některé z prohlášení prodávajícího dle čl. X</w:t>
      </w:r>
      <w:r w:rsidR="005104B7" w:rsidRPr="009D2DC0">
        <w:rPr>
          <w:rFonts w:cs="Arial"/>
          <w:iCs/>
        </w:rPr>
        <w:t>I</w:t>
      </w:r>
      <w:r w:rsidR="00C42C9B" w:rsidRPr="009D2DC0">
        <w:rPr>
          <w:rFonts w:cs="Arial"/>
          <w:iCs/>
        </w:rPr>
        <w:t>II</w:t>
      </w:r>
      <w:r w:rsidR="00972F7A" w:rsidRPr="009D2DC0">
        <w:rPr>
          <w:rFonts w:cs="Arial"/>
          <w:iCs/>
        </w:rPr>
        <w:t>. odst. 1</w:t>
      </w:r>
      <w:r w:rsidR="00870229" w:rsidRPr="009D2DC0">
        <w:rPr>
          <w:rFonts w:cs="Arial"/>
          <w:iCs/>
        </w:rPr>
        <w:t>6</w:t>
      </w:r>
      <w:r w:rsidR="00972F7A" w:rsidRPr="009D2DC0">
        <w:rPr>
          <w:rFonts w:cs="Arial"/>
          <w:iCs/>
        </w:rPr>
        <w:t>. této smlouvy jako nepravdivé, má kupující právo na smluvní pokutu ve výši 50.000,- Kč za každý takový případ</w:t>
      </w:r>
      <w:r w:rsidR="00974FF0" w:rsidRPr="009D2DC0">
        <w:rPr>
          <w:rFonts w:cs="Arial"/>
          <w:iCs/>
        </w:rPr>
        <w:t>.</w:t>
      </w:r>
      <w:r w:rsidRPr="009D2DC0">
        <w:rPr>
          <w:rFonts w:cs="Arial"/>
          <w:szCs w:val="20"/>
        </w:rPr>
        <w:t xml:space="preserve"> </w:t>
      </w:r>
    </w:p>
    <w:p w14:paraId="2126EE9B" w14:textId="26587701" w:rsidR="00706810" w:rsidRPr="009D2DC0"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9D2DC0">
        <w:rPr>
          <w:rFonts w:cs="Arial"/>
          <w:szCs w:val="20"/>
        </w:rPr>
        <w:t xml:space="preserve">V případě, že kterékoliv ze smluvních stran vznikne nárok na zaplacení smluvní pokuty druhou smluvní stranou dle tohoto článku či jiného ustanovení této smlouvy, zašle této smluvní straně </w:t>
      </w:r>
      <w:bookmarkStart w:id="2" w:name="_Hlk20389440"/>
      <w:r w:rsidR="00D7408F" w:rsidRPr="009D2DC0">
        <w:rPr>
          <w:rFonts w:cs="Arial"/>
          <w:szCs w:val="20"/>
        </w:rPr>
        <w:t>písemnou výzvu k uhrazení smluvní pokuty s jejím vyčíslením</w:t>
      </w:r>
      <w:bookmarkEnd w:id="2"/>
      <w:r w:rsidRPr="009D2DC0">
        <w:rPr>
          <w:rFonts w:cs="Arial"/>
          <w:szCs w:val="20"/>
        </w:rPr>
        <w:t xml:space="preserve">. Smluvní pokuta je splatná do 14 dní ode dne doručení </w:t>
      </w:r>
      <w:r w:rsidR="00D7408F" w:rsidRPr="009D2DC0">
        <w:rPr>
          <w:rFonts w:cs="Arial"/>
          <w:szCs w:val="20"/>
        </w:rPr>
        <w:t>výzvy</w:t>
      </w:r>
      <w:r w:rsidRPr="009D2DC0">
        <w:rPr>
          <w:rFonts w:cs="Arial"/>
          <w:szCs w:val="20"/>
        </w:rPr>
        <w:t>.</w:t>
      </w:r>
    </w:p>
    <w:p w14:paraId="6F176F73" w14:textId="46EA0312" w:rsidR="00077D1F" w:rsidRPr="009D2DC0" w:rsidRDefault="00974FF0" w:rsidP="00077D1F">
      <w:pPr>
        <w:numPr>
          <w:ilvl w:val="0"/>
          <w:numId w:val="11"/>
        </w:numPr>
        <w:tabs>
          <w:tab w:val="clear" w:pos="340"/>
          <w:tab w:val="num" w:pos="426"/>
        </w:tabs>
        <w:spacing w:line="280" w:lineRule="atLeast"/>
        <w:ind w:left="426" w:hanging="426"/>
        <w:jc w:val="both"/>
        <w:rPr>
          <w:rFonts w:cs="Arial"/>
          <w:szCs w:val="20"/>
        </w:rPr>
      </w:pPr>
      <w:r w:rsidRPr="009D2DC0">
        <w:rPr>
          <w:rFonts w:cs="Arial"/>
          <w:iCs/>
        </w:rPr>
        <w:t xml:space="preserve">Vedle smluvní pokuty má kupující právo na náhradu škody v plné výši, čímž smluvní strany vylučují použití § 2050 </w:t>
      </w:r>
      <w:r w:rsidRPr="009D2DC0">
        <w:rPr>
          <w:rFonts w:cs="Arial"/>
        </w:rPr>
        <w:t>občanského zákoníku</w:t>
      </w:r>
      <w:r w:rsidRPr="009D2DC0">
        <w:rPr>
          <w:rFonts w:cs="Arial"/>
          <w:iCs/>
        </w:rPr>
        <w:t>.</w:t>
      </w:r>
    </w:p>
    <w:p w14:paraId="1A849572" w14:textId="77777777" w:rsidR="00077D1F" w:rsidRPr="009D2DC0" w:rsidRDefault="00077D1F" w:rsidP="00B65E1C">
      <w:pPr>
        <w:spacing w:line="280" w:lineRule="atLeast"/>
        <w:ind w:left="426"/>
        <w:jc w:val="both"/>
        <w:rPr>
          <w:rFonts w:cs="Arial"/>
          <w:szCs w:val="20"/>
        </w:rPr>
      </w:pPr>
    </w:p>
    <w:p w14:paraId="7F8DD977" w14:textId="655AC2D3" w:rsidR="00D7408F" w:rsidRPr="009D2DC0" w:rsidRDefault="00D7408F" w:rsidP="00B65E1C">
      <w:pPr>
        <w:numPr>
          <w:ilvl w:val="0"/>
          <w:numId w:val="11"/>
        </w:numPr>
        <w:tabs>
          <w:tab w:val="clear" w:pos="340"/>
        </w:tabs>
        <w:spacing w:line="280" w:lineRule="atLeast"/>
        <w:ind w:left="426" w:hanging="426"/>
        <w:jc w:val="both"/>
        <w:rPr>
          <w:rFonts w:cs="Arial"/>
          <w:szCs w:val="20"/>
        </w:rPr>
      </w:pPr>
      <w:bookmarkStart w:id="3" w:name="_Hlk20389459"/>
      <w:r w:rsidRPr="009D2DC0">
        <w:rPr>
          <w:rFonts w:cs="Arial"/>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bookmarkEnd w:id="3"/>
    <w:p w14:paraId="3BE80821" w14:textId="77777777" w:rsidR="00C04FA4" w:rsidRPr="009D2DC0" w:rsidRDefault="00C04FA4" w:rsidP="00C04FA4">
      <w:pPr>
        <w:spacing w:line="280" w:lineRule="atLeast"/>
        <w:jc w:val="both"/>
        <w:rPr>
          <w:rFonts w:cs="Arial"/>
          <w:szCs w:val="20"/>
        </w:rPr>
      </w:pPr>
    </w:p>
    <w:p w14:paraId="2696847D" w14:textId="77777777" w:rsidR="002D160B" w:rsidRPr="009D2DC0" w:rsidRDefault="002D160B" w:rsidP="00060B31">
      <w:pPr>
        <w:spacing w:line="280" w:lineRule="atLeast"/>
        <w:jc w:val="both"/>
        <w:rPr>
          <w:rFonts w:cs="Arial"/>
          <w:szCs w:val="20"/>
        </w:rPr>
      </w:pPr>
    </w:p>
    <w:p w14:paraId="5FFB99E7" w14:textId="337ACA0B" w:rsidR="00327D7B" w:rsidRPr="009D2DC0" w:rsidRDefault="00D64FE6" w:rsidP="00060B31">
      <w:pPr>
        <w:spacing w:line="280" w:lineRule="atLeast"/>
        <w:jc w:val="center"/>
        <w:rPr>
          <w:rFonts w:cs="Arial"/>
          <w:b/>
          <w:szCs w:val="20"/>
        </w:rPr>
      </w:pPr>
      <w:r w:rsidRPr="009D2DC0">
        <w:rPr>
          <w:rFonts w:cs="Arial"/>
          <w:b/>
          <w:szCs w:val="20"/>
        </w:rPr>
        <w:t>IX</w:t>
      </w:r>
      <w:r w:rsidR="00327D7B" w:rsidRPr="009D2DC0">
        <w:rPr>
          <w:rFonts w:cs="Arial"/>
          <w:b/>
          <w:szCs w:val="20"/>
        </w:rPr>
        <w:t>.</w:t>
      </w:r>
    </w:p>
    <w:p w14:paraId="5FFB99E8" w14:textId="6EDC3503" w:rsidR="00327D7B" w:rsidRPr="009D2DC0" w:rsidRDefault="0086049F" w:rsidP="00060B31">
      <w:pPr>
        <w:spacing w:line="280" w:lineRule="atLeast"/>
        <w:jc w:val="center"/>
        <w:rPr>
          <w:rFonts w:cs="Arial"/>
          <w:b/>
          <w:szCs w:val="20"/>
        </w:rPr>
      </w:pPr>
      <w:r w:rsidRPr="009D2DC0">
        <w:rPr>
          <w:rFonts w:cs="Arial"/>
          <w:b/>
          <w:szCs w:val="20"/>
        </w:rPr>
        <w:t>Práva a povinnosti smluvních stran</w:t>
      </w:r>
    </w:p>
    <w:p w14:paraId="5FFB99E9" w14:textId="77777777" w:rsidR="00327D7B" w:rsidRPr="009D2DC0" w:rsidRDefault="00327D7B" w:rsidP="00060B31">
      <w:pPr>
        <w:pStyle w:val="Zkladntext"/>
        <w:spacing w:line="280" w:lineRule="atLeast"/>
        <w:jc w:val="both"/>
        <w:rPr>
          <w:rFonts w:ascii="Arial" w:hAnsi="Arial" w:cs="Arial"/>
          <w:color w:val="auto"/>
          <w:sz w:val="20"/>
        </w:rPr>
      </w:pPr>
    </w:p>
    <w:p w14:paraId="5FFB99EB" w14:textId="6C87C3DE" w:rsidR="00B11978" w:rsidRPr="009D2DC0" w:rsidRDefault="003A3B53" w:rsidP="00CD6901">
      <w:pPr>
        <w:pStyle w:val="Odstavecseseznamem"/>
        <w:numPr>
          <w:ilvl w:val="0"/>
          <w:numId w:val="6"/>
        </w:numPr>
        <w:spacing w:after="120" w:line="280" w:lineRule="atLeast"/>
        <w:ind w:left="426" w:hanging="426"/>
        <w:jc w:val="both"/>
        <w:rPr>
          <w:rFonts w:cs="Arial"/>
          <w:szCs w:val="20"/>
        </w:rPr>
      </w:pPr>
      <w:r w:rsidRPr="009D2DC0">
        <w:rPr>
          <w:rFonts w:cs="Arial"/>
          <w:szCs w:val="20"/>
        </w:rPr>
        <w:t>Prodávající</w:t>
      </w:r>
      <w:r w:rsidR="003E3C5F" w:rsidRPr="009D2DC0">
        <w:rPr>
          <w:rFonts w:cs="Arial"/>
          <w:szCs w:val="20"/>
        </w:rPr>
        <w:t xml:space="preserve"> je povinen postupovat </w:t>
      </w:r>
      <w:r w:rsidRPr="009D2DC0">
        <w:rPr>
          <w:rFonts w:cs="Arial"/>
          <w:szCs w:val="20"/>
        </w:rPr>
        <w:t xml:space="preserve">při plnění této smlouvy </w:t>
      </w:r>
      <w:r w:rsidR="003E3C5F" w:rsidRPr="009D2DC0">
        <w:rPr>
          <w:rFonts w:cs="Arial"/>
          <w:szCs w:val="20"/>
        </w:rPr>
        <w:t xml:space="preserve">s odbornou péčí a v souladu se zájmy </w:t>
      </w:r>
      <w:r w:rsidRPr="009D2DC0">
        <w:rPr>
          <w:rFonts w:cs="Arial"/>
          <w:szCs w:val="20"/>
        </w:rPr>
        <w:t xml:space="preserve">kupujícího, které zná nebo </w:t>
      </w:r>
      <w:r w:rsidR="00E27ECC" w:rsidRPr="009D2DC0">
        <w:rPr>
          <w:rFonts w:cs="Arial"/>
          <w:szCs w:val="20"/>
        </w:rPr>
        <w:t xml:space="preserve">by měl </w:t>
      </w:r>
      <w:r w:rsidRPr="009D2DC0">
        <w:rPr>
          <w:rFonts w:cs="Arial"/>
          <w:szCs w:val="20"/>
        </w:rPr>
        <w:t>znát</w:t>
      </w:r>
      <w:r w:rsidR="00B11978" w:rsidRPr="009D2DC0">
        <w:rPr>
          <w:rFonts w:cs="Arial"/>
        </w:rPr>
        <w:t>.</w:t>
      </w:r>
    </w:p>
    <w:p w14:paraId="5FFB99ED" w14:textId="2F721017" w:rsidR="00683D69" w:rsidRPr="009D2DC0" w:rsidRDefault="00156305" w:rsidP="00CD6901">
      <w:pPr>
        <w:widowControl w:val="0"/>
        <w:numPr>
          <w:ilvl w:val="0"/>
          <w:numId w:val="6"/>
        </w:numPr>
        <w:suppressAutoHyphens/>
        <w:spacing w:after="120" w:line="280" w:lineRule="atLeast"/>
        <w:ind w:left="426" w:hanging="426"/>
        <w:jc w:val="both"/>
        <w:rPr>
          <w:rFonts w:cs="Arial"/>
        </w:rPr>
      </w:pPr>
      <w:r w:rsidRPr="009D2DC0">
        <w:rPr>
          <w:rFonts w:cs="Arial"/>
        </w:rPr>
        <w:t>Prodávající</w:t>
      </w:r>
      <w:r w:rsidR="00683D69" w:rsidRPr="009D2DC0">
        <w:rPr>
          <w:rFonts w:cs="Arial"/>
        </w:rPr>
        <w:t xml:space="preserve"> </w:t>
      </w:r>
      <w:r w:rsidR="00261866" w:rsidRPr="009D2DC0">
        <w:rPr>
          <w:rFonts w:cs="Arial"/>
        </w:rPr>
        <w:t xml:space="preserve">se dále zavazuje, že poskytne </w:t>
      </w:r>
      <w:r w:rsidRPr="009D2DC0">
        <w:rPr>
          <w:rFonts w:cs="Arial"/>
        </w:rPr>
        <w:t>kupujícímu</w:t>
      </w:r>
      <w:r w:rsidR="00261866" w:rsidRPr="009D2DC0">
        <w:rPr>
          <w:rFonts w:cs="Arial"/>
        </w:rPr>
        <w:t xml:space="preserve"> </w:t>
      </w:r>
      <w:r w:rsidR="00E140B5" w:rsidRPr="009D2DC0">
        <w:rPr>
          <w:rFonts w:cs="Arial"/>
        </w:rPr>
        <w:t xml:space="preserve">veškerou </w:t>
      </w:r>
      <w:r w:rsidR="00261866" w:rsidRPr="009D2DC0">
        <w:rPr>
          <w:rFonts w:cs="Arial"/>
        </w:rPr>
        <w:t xml:space="preserve">součinnost, </w:t>
      </w:r>
      <w:r w:rsidR="006D69B6" w:rsidRPr="009D2DC0">
        <w:rPr>
          <w:rFonts w:cs="Arial"/>
        </w:rPr>
        <w:t xml:space="preserve">zejména </w:t>
      </w:r>
      <w:r w:rsidR="00261866" w:rsidRPr="009D2DC0">
        <w:rPr>
          <w:rFonts w:cs="Arial"/>
        </w:rPr>
        <w:t xml:space="preserve">aby </w:t>
      </w:r>
      <w:r w:rsidRPr="009D2DC0">
        <w:rPr>
          <w:rFonts w:cs="Arial"/>
        </w:rPr>
        <w:t>kupující jako zadavatel</w:t>
      </w:r>
      <w:r w:rsidR="00261866" w:rsidRPr="009D2DC0">
        <w:rPr>
          <w:rFonts w:cs="Arial"/>
        </w:rPr>
        <w:t xml:space="preserve"> mohl dostát svým povinnostem dle Z</w:t>
      </w:r>
      <w:r w:rsidR="00C22A2A" w:rsidRPr="009D2DC0">
        <w:rPr>
          <w:rFonts w:cs="Arial"/>
        </w:rPr>
        <w:t>Z</w:t>
      </w:r>
      <w:r w:rsidR="00261866" w:rsidRPr="009D2DC0">
        <w:rPr>
          <w:rFonts w:cs="Arial"/>
        </w:rPr>
        <w:t>VZ</w:t>
      </w:r>
      <w:r w:rsidR="00683D69" w:rsidRPr="009D2DC0">
        <w:rPr>
          <w:rFonts w:cs="Arial"/>
        </w:rPr>
        <w:t>.</w:t>
      </w:r>
    </w:p>
    <w:p w14:paraId="16D6A31E" w14:textId="255727E0" w:rsidR="00DD771B" w:rsidRPr="009D2DC0" w:rsidRDefault="00156305" w:rsidP="00CD6901">
      <w:pPr>
        <w:widowControl w:val="0"/>
        <w:numPr>
          <w:ilvl w:val="0"/>
          <w:numId w:val="6"/>
        </w:numPr>
        <w:suppressAutoHyphens/>
        <w:spacing w:after="120" w:line="280" w:lineRule="atLeast"/>
        <w:ind w:left="426" w:hanging="426"/>
        <w:jc w:val="both"/>
        <w:rPr>
          <w:rFonts w:cs="Arial"/>
        </w:rPr>
      </w:pPr>
      <w:r w:rsidRPr="009D2DC0">
        <w:rPr>
          <w:rFonts w:cs="Arial"/>
        </w:rPr>
        <w:t>Prodávající</w:t>
      </w:r>
      <w:r w:rsidR="00683D69" w:rsidRPr="009D2DC0">
        <w:rPr>
          <w:rFonts w:cs="Arial"/>
        </w:rPr>
        <w:t xml:space="preserve"> prohlašuje, že ke dni podpisu této </w:t>
      </w:r>
      <w:r w:rsidR="00C50F51" w:rsidRPr="009D2DC0">
        <w:rPr>
          <w:rFonts w:cs="Arial"/>
        </w:rPr>
        <w:t>s</w:t>
      </w:r>
      <w:r w:rsidR="00683D69" w:rsidRPr="009D2DC0">
        <w:rPr>
          <w:rFonts w:cs="Arial"/>
        </w:rPr>
        <w:t xml:space="preserve">mlouvy má uzavřenou pojistnou smlouvu, jejímž předmětem je pojištění odpovědnosti </w:t>
      </w:r>
      <w:bookmarkStart w:id="4" w:name="_Hlk20389495"/>
      <w:r w:rsidR="00D7408F" w:rsidRPr="009D2DC0">
        <w:rPr>
          <w:rFonts w:cs="Arial"/>
        </w:rPr>
        <w:t xml:space="preserve">dodavatele za škodu z provozní činnosti způsobenou třetí osobě a pojištění odpovědnosti dodavatele za škodu způsobenou vadou výrobku </w:t>
      </w:r>
      <w:bookmarkEnd w:id="4"/>
      <w:r w:rsidR="00683D69" w:rsidRPr="009D2DC0">
        <w:rPr>
          <w:rFonts w:cs="Arial"/>
        </w:rPr>
        <w:t xml:space="preserve"> ve výši nejméně </w:t>
      </w:r>
      <w:r w:rsidR="00F80471" w:rsidRPr="009D2DC0">
        <w:rPr>
          <w:rFonts w:cs="Arial"/>
          <w:szCs w:val="20"/>
        </w:rPr>
        <w:t>5</w:t>
      </w:r>
      <w:r w:rsidR="00C22A2A" w:rsidRPr="009D2DC0">
        <w:rPr>
          <w:rFonts w:cs="Arial"/>
          <w:szCs w:val="20"/>
        </w:rPr>
        <w:t>0</w:t>
      </w:r>
      <w:r w:rsidR="000860F6" w:rsidRPr="009D2DC0">
        <w:rPr>
          <w:rFonts w:cs="Arial"/>
          <w:szCs w:val="20"/>
        </w:rPr>
        <w:t xml:space="preserve"> mil.</w:t>
      </w:r>
      <w:r w:rsidR="003B1331" w:rsidRPr="009D2DC0">
        <w:rPr>
          <w:rFonts w:cs="Arial"/>
          <w:szCs w:val="20"/>
        </w:rPr>
        <w:t xml:space="preserve"> </w:t>
      </w:r>
      <w:r w:rsidRPr="009D2DC0">
        <w:rPr>
          <w:rFonts w:cs="Arial"/>
        </w:rPr>
        <w:t>Kč</w:t>
      </w:r>
      <w:r w:rsidR="00B32D05" w:rsidRPr="009D2DC0">
        <w:rPr>
          <w:rFonts w:cs="Arial"/>
        </w:rPr>
        <w:t xml:space="preserve"> se spoluúčastí prodávajícího nanejvýš </w:t>
      </w:r>
      <w:r w:rsidR="000860F6" w:rsidRPr="009D2DC0">
        <w:rPr>
          <w:rFonts w:cs="Arial"/>
          <w:szCs w:val="20"/>
        </w:rPr>
        <w:t>150 tis. Kč</w:t>
      </w:r>
      <w:r w:rsidR="003B1331" w:rsidRPr="009D2DC0">
        <w:rPr>
          <w:rFonts w:cs="Arial"/>
        </w:rPr>
        <w:t xml:space="preserve">. </w:t>
      </w:r>
      <w:r w:rsidRPr="009D2DC0">
        <w:rPr>
          <w:rFonts w:cs="Arial"/>
        </w:rPr>
        <w:t>Prodávající</w:t>
      </w:r>
      <w:r w:rsidR="00683D69" w:rsidRPr="009D2DC0">
        <w:rPr>
          <w:rFonts w:cs="Arial"/>
        </w:rPr>
        <w:t xml:space="preserve"> se zavazuje, že po celou dobu trvání této smlouvy bude pojištěn ve smyslu tohoto ustanovení a že nedojde ke snížení pojistného plnění pod částku uvedenou v předchozí větě</w:t>
      </w:r>
      <w:r w:rsidR="00E96864" w:rsidRPr="009D2DC0">
        <w:rPr>
          <w:rFonts w:cs="Arial"/>
        </w:rPr>
        <w:t xml:space="preserve"> ani ke zvýšení spoluúčasti nad limit uvedený tamtéž</w:t>
      </w:r>
      <w:r w:rsidR="00683D69" w:rsidRPr="009D2DC0">
        <w:rPr>
          <w:rFonts w:cs="Arial"/>
        </w:rPr>
        <w:t>.</w:t>
      </w:r>
      <w:r w:rsidR="00F80471" w:rsidRPr="009D2DC0">
        <w:rPr>
          <w:rFonts w:cs="Arial"/>
        </w:rPr>
        <w:t xml:space="preserve"> V průběhu trvání této smlouvy se prodávající zavazuje předložit pojistnou smlouvu kupujícímu, bude-li k tomu ze strany kupujícího vyzván.</w:t>
      </w:r>
      <w:r w:rsidR="007C528B" w:rsidRPr="009D2DC0">
        <w:rPr>
          <w:rFonts w:cs="Arial"/>
        </w:rPr>
        <w:t xml:space="preserve"> </w:t>
      </w:r>
    </w:p>
    <w:p w14:paraId="0718C4F4" w14:textId="611A7245" w:rsidR="008B437F" w:rsidRPr="009D2DC0" w:rsidRDefault="00AC3E8B" w:rsidP="00CD6901">
      <w:pPr>
        <w:widowControl w:val="0"/>
        <w:numPr>
          <w:ilvl w:val="0"/>
          <w:numId w:val="6"/>
        </w:numPr>
        <w:suppressAutoHyphens/>
        <w:spacing w:after="120" w:line="280" w:lineRule="atLeast"/>
        <w:ind w:left="426" w:hanging="426"/>
        <w:jc w:val="both"/>
        <w:rPr>
          <w:rFonts w:cs="Arial"/>
        </w:rPr>
      </w:pPr>
      <w:r w:rsidRPr="009D2DC0">
        <w:rPr>
          <w:rFonts w:cs="Arial"/>
          <w:szCs w:val="20"/>
        </w:rPr>
        <w:t>Prodávající se zavazuje dodávat kupujícímu zboží dle této smlouvy výhradně sám, svým jménem a na svou odpovědnost</w:t>
      </w:r>
      <w:r w:rsidR="00C74ACE" w:rsidRPr="009D2DC0">
        <w:rPr>
          <w:rFonts w:cs="Arial"/>
          <w:szCs w:val="20"/>
        </w:rPr>
        <w:t>, případně prostřednictvím poddodavatelů, kterými prokazoval kvalifikaci v zadávacím řízení</w:t>
      </w:r>
      <w:r w:rsidRPr="009D2DC0">
        <w:rPr>
          <w:rFonts w:cs="Arial"/>
          <w:szCs w:val="20"/>
        </w:rPr>
        <w:t>. Prodávající je oprávněn změnit poddodavatele, kterými prokazoval kvalifikaci a které uvedl ve své nabídce, přičemž musí být novými poddodavatel</w:t>
      </w:r>
      <w:r w:rsidR="001A63CD" w:rsidRPr="009D2DC0">
        <w:rPr>
          <w:rFonts w:cs="Arial"/>
          <w:szCs w:val="20"/>
        </w:rPr>
        <w:t>i</w:t>
      </w:r>
      <w:r w:rsidRPr="009D2DC0">
        <w:rPr>
          <w:rFonts w:cs="Arial"/>
          <w:szCs w:val="20"/>
        </w:rPr>
        <w:t xml:space="preserve"> splněny původní požadavky na takového poddodavatele. Každá změna poddodavatele může být provedena pouze s předchozím písemným souhlasem kupujícího. </w:t>
      </w:r>
    </w:p>
    <w:p w14:paraId="38F1DE97" w14:textId="1748801A" w:rsidR="006C35A6" w:rsidRPr="009D2DC0" w:rsidRDefault="00F80471" w:rsidP="00B65E1C">
      <w:pPr>
        <w:widowControl w:val="0"/>
        <w:numPr>
          <w:ilvl w:val="0"/>
          <w:numId w:val="21"/>
        </w:numPr>
        <w:suppressAutoHyphens/>
        <w:spacing w:after="120" w:line="280" w:lineRule="atLeast"/>
        <w:ind w:left="426" w:hanging="426"/>
        <w:jc w:val="both"/>
        <w:rPr>
          <w:rFonts w:cs="Arial"/>
        </w:rPr>
      </w:pPr>
      <w:r w:rsidRPr="009D2DC0">
        <w:rPr>
          <w:rFonts w:cs="Arial"/>
        </w:rPr>
        <w:lastRenderedPageBreak/>
        <w:t>Prodávající není oprávněn bez předchozího písemného souhlasu kupujícího postoupit tuto smlouvu ani postoupit jakákoliv práva nebo povinnosti vyplývající z této smlouvy</w:t>
      </w:r>
      <w:r w:rsidR="00D7408F" w:rsidRPr="009D2DC0">
        <w:rPr>
          <w:rFonts w:cs="Arial"/>
        </w:rPr>
        <w:t xml:space="preserve"> </w:t>
      </w:r>
      <w:bookmarkStart w:id="5" w:name="_Hlk20389519"/>
      <w:r w:rsidR="00D7408F" w:rsidRPr="009D2DC0">
        <w:rPr>
          <w:rFonts w:cs="Arial"/>
        </w:rPr>
        <w:t>anebo z dílčí kupní smlouvy uzavřené na jejím základě.</w:t>
      </w:r>
    </w:p>
    <w:bookmarkEnd w:id="5"/>
    <w:p w14:paraId="6A7CEC3B" w14:textId="0EC8667F" w:rsidR="00F80471" w:rsidRPr="009D2DC0" w:rsidRDefault="00F80471" w:rsidP="00CD6901">
      <w:pPr>
        <w:widowControl w:val="0"/>
        <w:numPr>
          <w:ilvl w:val="0"/>
          <w:numId w:val="6"/>
        </w:numPr>
        <w:suppressAutoHyphens/>
        <w:spacing w:after="120" w:line="280" w:lineRule="atLeast"/>
        <w:ind w:left="426" w:hanging="426"/>
        <w:jc w:val="both"/>
        <w:rPr>
          <w:rFonts w:cs="Arial"/>
        </w:rPr>
      </w:pPr>
      <w:r w:rsidRPr="009D2DC0">
        <w:rPr>
          <w:rFonts w:cs="Arial"/>
        </w:rPr>
        <w:t>Prodávající je povinen dodávat kupujícímu již proclené zboží, pokud je dováženo ze zahraničí.</w:t>
      </w:r>
    </w:p>
    <w:p w14:paraId="1A139750" w14:textId="1ED1D266" w:rsidR="00C22A2A" w:rsidRPr="009D2DC0" w:rsidRDefault="003A5CCB" w:rsidP="00CD6901">
      <w:pPr>
        <w:widowControl w:val="0"/>
        <w:numPr>
          <w:ilvl w:val="0"/>
          <w:numId w:val="6"/>
        </w:numPr>
        <w:suppressAutoHyphens/>
        <w:spacing w:after="120" w:line="280" w:lineRule="atLeast"/>
        <w:ind w:left="426" w:hanging="426"/>
        <w:jc w:val="both"/>
        <w:rPr>
          <w:rFonts w:cs="Arial"/>
        </w:rPr>
      </w:pPr>
      <w:r w:rsidRPr="009D2DC0">
        <w:rPr>
          <w:rFonts w:cs="Arial"/>
        </w:rPr>
        <w:t>Prodávající se zavazuje dodržovat takové podmínky pro dopravu a balení zboží (zejména podmínky stanovené v </w:t>
      </w:r>
      <w:r w:rsidRPr="009D2DC0">
        <w:rPr>
          <w:rFonts w:cs="Arial"/>
          <w:u w:val="single"/>
        </w:rPr>
        <w:t xml:space="preserve">příloze </w:t>
      </w:r>
      <w:r w:rsidR="00C925A0" w:rsidRPr="009D2DC0">
        <w:rPr>
          <w:rFonts w:cs="Arial"/>
          <w:u w:val="single"/>
        </w:rPr>
        <w:t>5</w:t>
      </w:r>
      <w:r w:rsidR="00C04FA4" w:rsidRPr="009D2DC0">
        <w:rPr>
          <w:rFonts w:cs="Arial"/>
        </w:rPr>
        <w:t xml:space="preserve"> resp. </w:t>
      </w:r>
      <w:r w:rsidR="00C04FA4" w:rsidRPr="009D2DC0">
        <w:rPr>
          <w:rFonts w:cs="Arial"/>
          <w:u w:val="single"/>
        </w:rPr>
        <w:t xml:space="preserve">příloze </w:t>
      </w:r>
      <w:r w:rsidR="00C925A0" w:rsidRPr="009D2DC0">
        <w:rPr>
          <w:rFonts w:cs="Arial"/>
          <w:u w:val="single"/>
        </w:rPr>
        <w:t>6</w:t>
      </w:r>
      <w:r w:rsidRPr="009D2DC0">
        <w:rPr>
          <w:rFonts w:cs="Arial"/>
        </w:rPr>
        <w:t xml:space="preserve"> této smlouvy), aby nedošlo k jeho poškození nakládáním, přepravou či skládáním.</w:t>
      </w:r>
    </w:p>
    <w:p w14:paraId="3A775D00" w14:textId="28F2B08B" w:rsidR="00AC2071" w:rsidRPr="009D2DC0" w:rsidRDefault="00AC2071" w:rsidP="00AC2071">
      <w:pPr>
        <w:widowControl w:val="0"/>
        <w:numPr>
          <w:ilvl w:val="0"/>
          <w:numId w:val="6"/>
        </w:numPr>
        <w:suppressAutoHyphens/>
        <w:spacing w:after="120" w:line="280" w:lineRule="atLeast"/>
        <w:ind w:left="426" w:hanging="426"/>
        <w:jc w:val="both"/>
        <w:rPr>
          <w:rFonts w:cs="Arial"/>
        </w:rPr>
      </w:pPr>
      <w:r w:rsidRPr="009D2DC0">
        <w:rPr>
          <w:rFonts w:cs="Arial"/>
        </w:rPr>
        <w:t>Prodávající je povinen po celou dobu trvání této smlouvy udržovat v platnosti EU prohlášení o shodě dle zákona č. 22/1997 Sb., o technických požadavcích na výrobky a o změně a doplnění některých zákonů, ve znění pozdějších předpisů, ve spojení se zákonem č. 90/2016 Sb., o posuzování shody stanovených výrobků při jejich dodávání na trh, ve znění pozdějších předpisů, je-li toto prohlášení pro daný typ zboží, jehož dodávka je předmětem této smlouvy, dle všeobecně závazných předpisů vyžadováno. Prodávající je dále povinen udržovat v platnosti Prohlášení o vlastnostech výrobku dle nařízení Evropského parlamentu a Rady č. 305/2011, kterým se stanoví harmonizované podmínky pro uvádění stavebních výrobků na trh a kterým se zrušuje směrnice Rady 89/106/EHS. Kupující má právo vyžádat si</w:t>
      </w:r>
      <w:r w:rsidRPr="009D2DC0">
        <w:rPr>
          <w:rFonts w:eastAsia="Calibri" w:cs="Arial"/>
          <w:szCs w:val="20"/>
        </w:rPr>
        <w:t xml:space="preserve"> prohlášení </w:t>
      </w:r>
      <w:r w:rsidRPr="009D2DC0">
        <w:rPr>
          <w:rFonts w:cs="Arial"/>
        </w:rPr>
        <w:t>ke každé dodávce v průběhu plnění této smlouvy</w:t>
      </w:r>
      <w:r w:rsidR="00895F19" w:rsidRPr="009D2DC0">
        <w:rPr>
          <w:rFonts w:cs="Arial"/>
        </w:rPr>
        <w:t>.</w:t>
      </w:r>
    </w:p>
    <w:p w14:paraId="3917A266" w14:textId="5228AA07" w:rsidR="00AF2F7D" w:rsidRPr="009D2DC0" w:rsidRDefault="00991AF3" w:rsidP="00AC2071">
      <w:pPr>
        <w:widowControl w:val="0"/>
        <w:numPr>
          <w:ilvl w:val="0"/>
          <w:numId w:val="6"/>
        </w:numPr>
        <w:suppressAutoHyphens/>
        <w:spacing w:after="120" w:line="280" w:lineRule="atLeast"/>
        <w:ind w:left="426" w:hanging="426"/>
        <w:jc w:val="both"/>
        <w:rPr>
          <w:rFonts w:cs="Arial"/>
        </w:rPr>
      </w:pPr>
      <w:r w:rsidRPr="009D2DC0">
        <w:rPr>
          <w:rFonts w:cs="Arial"/>
        </w:rPr>
        <w:t xml:space="preserve">Prodávající je povinen předložit kupujícímu do 200 dnů od podpisu dohody protokoly o provedených zkouškách izolátorového závěsu dle </w:t>
      </w:r>
      <w:r w:rsidRPr="009D2DC0">
        <w:rPr>
          <w:rFonts w:cs="Arial"/>
          <w:u w:val="single"/>
        </w:rPr>
        <w:t>přílohy 2</w:t>
      </w:r>
      <w:r w:rsidRPr="009D2DC0">
        <w:rPr>
          <w:rFonts w:cs="Arial"/>
        </w:rPr>
        <w:t xml:space="preserve"> smlouvy, a to v českém jazyce. Kupující si vyhrazuje právo účastnit se těchto zkoušek dle předchozí věty. Termín a místo jejich konání musí být kupujícímu oznámeny nejpozději 20</w:t>
      </w:r>
      <w:r w:rsidR="001F1A02" w:rsidRPr="009D2DC0">
        <w:rPr>
          <w:rFonts w:cs="Arial"/>
        </w:rPr>
        <w:t xml:space="preserve"> </w:t>
      </w:r>
      <w:r w:rsidRPr="009D2DC0">
        <w:rPr>
          <w:rFonts w:cs="Arial"/>
        </w:rPr>
        <w:t>dnů před jejich uskutečněním, jsou-li prováděny za účinnosti této smlouvy. Protokoly o provedených zkouškách izolátorového závěsu je kupující oprávněn poskytnout třetím osobám. V případě nutnosti je kupující oprávněn vyžádat si originály protokolů</w:t>
      </w:r>
      <w:r w:rsidR="00F348D5" w:rsidRPr="009D2DC0">
        <w:rPr>
          <w:rFonts w:cs="Arial"/>
        </w:rPr>
        <w:t>.</w:t>
      </w:r>
    </w:p>
    <w:p w14:paraId="3E212A04" w14:textId="016B8FA7" w:rsidR="003D6A6E" w:rsidRPr="009D2DC0" w:rsidRDefault="00C505E1" w:rsidP="00B65E1C">
      <w:pPr>
        <w:widowControl w:val="0"/>
        <w:numPr>
          <w:ilvl w:val="0"/>
          <w:numId w:val="6"/>
        </w:numPr>
        <w:suppressAutoHyphens/>
        <w:spacing w:line="280" w:lineRule="atLeast"/>
        <w:ind w:left="426" w:hanging="426"/>
        <w:jc w:val="both"/>
        <w:rPr>
          <w:rFonts w:cs="Arial"/>
        </w:rPr>
      </w:pPr>
      <w:r w:rsidRPr="009D2DC0">
        <w:rPr>
          <w:rFonts w:cs="Arial"/>
        </w:rPr>
        <w:t>Prodávající se zavazuje dodat na žádost kupujícího podklady pro vypracování technických norem společnosti kupujícího.</w:t>
      </w:r>
    </w:p>
    <w:p w14:paraId="69A19537" w14:textId="77777777" w:rsidR="00C505E1" w:rsidRPr="009D2DC0" w:rsidRDefault="00C505E1" w:rsidP="00B65E1C">
      <w:pPr>
        <w:widowControl w:val="0"/>
        <w:suppressAutoHyphens/>
        <w:spacing w:line="280" w:lineRule="atLeast"/>
        <w:jc w:val="both"/>
        <w:rPr>
          <w:rFonts w:cs="Arial"/>
        </w:rPr>
      </w:pPr>
    </w:p>
    <w:p w14:paraId="2AC965CC" w14:textId="2E71AF94" w:rsidR="00CC1879" w:rsidRPr="009D2DC0" w:rsidRDefault="00D25BBC" w:rsidP="00CC1879">
      <w:pPr>
        <w:widowControl w:val="0"/>
        <w:numPr>
          <w:ilvl w:val="0"/>
          <w:numId w:val="6"/>
        </w:numPr>
        <w:suppressAutoHyphens/>
        <w:spacing w:line="280" w:lineRule="atLeast"/>
        <w:ind w:left="426" w:hanging="426"/>
        <w:jc w:val="both"/>
        <w:rPr>
          <w:rFonts w:cs="Arial"/>
        </w:rPr>
      </w:pPr>
      <w:r w:rsidRPr="009D2DC0">
        <w:rPr>
          <w:rFonts w:cs="Arial"/>
          <w:szCs w:val="20"/>
        </w:rPr>
        <w:t>Kupující má právo účastnit se technických zkoušek zboží prováděných v závodě výrobce zboží sám nebo prostřednictvím pověřených zástupců (dále jen „</w:t>
      </w:r>
      <w:r w:rsidRPr="009D2DC0">
        <w:rPr>
          <w:rFonts w:cs="Arial"/>
          <w:b/>
          <w:szCs w:val="20"/>
        </w:rPr>
        <w:t>přejímka</w:t>
      </w:r>
      <w:r w:rsidRPr="009D2DC0">
        <w:rPr>
          <w:rFonts w:cs="Arial"/>
          <w:szCs w:val="20"/>
        </w:rPr>
        <w:t xml:space="preserve">“), a to i tehdy, není-li prodávající současně výrobcem zboží. </w:t>
      </w:r>
      <w:r w:rsidR="009A33AA" w:rsidRPr="009D2DC0">
        <w:rPr>
          <w:rFonts w:cs="Arial"/>
          <w:szCs w:val="20"/>
        </w:rPr>
        <w:t xml:space="preserve">Rozsah zkoušek určí </w:t>
      </w:r>
      <w:r w:rsidR="00844F01" w:rsidRPr="009D2DC0">
        <w:rPr>
          <w:rFonts w:cs="Arial"/>
          <w:szCs w:val="20"/>
        </w:rPr>
        <w:t xml:space="preserve">kupující v souladu s technickou specifikací, která tvoří </w:t>
      </w:r>
      <w:r w:rsidR="00844F01" w:rsidRPr="009D2DC0">
        <w:rPr>
          <w:rFonts w:cs="Arial"/>
          <w:szCs w:val="20"/>
          <w:u w:val="single"/>
        </w:rPr>
        <w:t>přílohu 2</w:t>
      </w:r>
      <w:r w:rsidR="00844F01" w:rsidRPr="009D2DC0">
        <w:rPr>
          <w:rFonts w:cs="Arial"/>
          <w:szCs w:val="20"/>
        </w:rPr>
        <w:t xml:space="preserve"> a zkouškami dle ČSN IEC 383-1. Pokud izolátory nevyhoví zkouškám viz požadavky dle ČSN IEC 383-1, musí být celá dodávka (dílčí plnění) izolátorů stažena prodávajícím. </w:t>
      </w:r>
      <w:r w:rsidRPr="009D2DC0">
        <w:rPr>
          <w:rFonts w:cs="Arial"/>
          <w:szCs w:val="20"/>
        </w:rPr>
        <w:t>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w:t>
      </w:r>
    </w:p>
    <w:p w14:paraId="7A0AD154" w14:textId="77777777" w:rsidR="00442940" w:rsidRPr="009D2DC0" w:rsidRDefault="00442940" w:rsidP="00442940">
      <w:pPr>
        <w:pStyle w:val="odstavec0"/>
        <w:numPr>
          <w:ilvl w:val="0"/>
          <w:numId w:val="6"/>
        </w:numPr>
      </w:pPr>
      <w:bookmarkStart w:id="6" w:name="_Hlk20389585"/>
      <w:r w:rsidRPr="009D2DC0">
        <w:t xml:space="preserve">Má-li kupující pochybnosti o parametrech a vlastnostech zboží, </w:t>
      </w:r>
      <w:bookmarkEnd w:id="6"/>
      <w:r w:rsidRPr="009D2DC0">
        <w:t xml:space="preserve">je oprávněn provádět zkoušky na objednaných typech zboží v autorizované zkušebně nebo jím pověřenými osobami u výrobce při dodržení stanovených technických podmínek dle </w:t>
      </w:r>
      <w:r w:rsidRPr="009D2DC0">
        <w:rPr>
          <w:u w:val="single"/>
        </w:rPr>
        <w:t>přílohy 2</w:t>
      </w:r>
      <w:r w:rsidRPr="009D2DC0">
        <w:t xml:space="preserve"> této smlouvy. Nebudou-li parametry či hodnoty jednotlivých typů zboží odpovídat sjednaným parametrům či hodnotám, bude náhrada </w:t>
      </w:r>
      <w:r w:rsidRPr="009D2DC0">
        <w:lastRenderedPageBreak/>
        <w:t xml:space="preserve">nákladů vynaložených kupujícím na provedení zkoušek uhrazena konkrétním prodávajícím. V opačném případě jdou náklady na provedení zkoušek k tíži kupujícího. </w:t>
      </w:r>
    </w:p>
    <w:p w14:paraId="5A698207" w14:textId="3AF81E5B" w:rsidR="00442940" w:rsidRPr="009D2DC0" w:rsidRDefault="00442940" w:rsidP="00442940">
      <w:pPr>
        <w:widowControl w:val="0"/>
        <w:numPr>
          <w:ilvl w:val="0"/>
          <w:numId w:val="6"/>
        </w:numPr>
        <w:suppressAutoHyphens/>
        <w:spacing w:line="280" w:lineRule="atLeast"/>
        <w:jc w:val="both"/>
        <w:rPr>
          <w:rFonts w:cs="Arial"/>
        </w:rPr>
      </w:pPr>
      <w:r w:rsidRPr="009D2DC0">
        <w:rPr>
          <w:rFonts w:cs="Arial"/>
        </w:rPr>
        <w:t>Skutečnost, že parametry či hodnoty zjištěné podle odst. 1</w:t>
      </w:r>
      <w:r w:rsidR="003D6A6E" w:rsidRPr="009D2DC0">
        <w:rPr>
          <w:rFonts w:cs="Arial"/>
        </w:rPr>
        <w:t>1</w:t>
      </w:r>
      <w:r w:rsidRPr="009D2DC0">
        <w:rPr>
          <w:rFonts w:cs="Arial"/>
        </w:rPr>
        <w:t>. či 1</w:t>
      </w:r>
      <w:r w:rsidR="003D6A6E" w:rsidRPr="009D2DC0">
        <w:rPr>
          <w:rFonts w:cs="Arial"/>
        </w:rPr>
        <w:t>2</w:t>
      </w:r>
      <w:r w:rsidRPr="009D2DC0">
        <w:rPr>
          <w:rFonts w:cs="Arial"/>
        </w:rPr>
        <w:t>. tohoto článku neodpovídají sjednaným parametrům či hodnotám dle této smlouvy, nabídky či zadávací dokumentace, zakládá podstatné porušení smlouvy ze strany prodávajícího s možností odstoupení od smlouvy kupujícím.</w:t>
      </w:r>
    </w:p>
    <w:p w14:paraId="386F8214" w14:textId="77777777" w:rsidR="0080343C" w:rsidRPr="009D2DC0" w:rsidRDefault="0080343C" w:rsidP="0080343C">
      <w:pPr>
        <w:widowControl w:val="0"/>
        <w:suppressAutoHyphens/>
        <w:spacing w:line="280" w:lineRule="atLeast"/>
        <w:ind w:left="426"/>
        <w:jc w:val="both"/>
        <w:rPr>
          <w:rFonts w:cs="Arial"/>
        </w:rPr>
      </w:pPr>
    </w:p>
    <w:p w14:paraId="6834BE7E" w14:textId="0A4E54D8" w:rsidR="0080343C" w:rsidRPr="009D2DC0" w:rsidRDefault="0080343C" w:rsidP="0080343C">
      <w:pPr>
        <w:widowControl w:val="0"/>
        <w:numPr>
          <w:ilvl w:val="0"/>
          <w:numId w:val="6"/>
        </w:numPr>
        <w:suppressAutoHyphens/>
        <w:spacing w:line="280" w:lineRule="atLeast"/>
        <w:jc w:val="both"/>
        <w:rPr>
          <w:rFonts w:cs="Arial"/>
        </w:rPr>
      </w:pPr>
      <w:r w:rsidRPr="009D2DC0">
        <w:rPr>
          <w:rFonts w:cs="Arial"/>
        </w:rPr>
        <w:t xml:space="preserve">Kupující má právo ke každé dodávce si vyžádat </w:t>
      </w:r>
      <w:r w:rsidRPr="009D2DC0">
        <w:rPr>
          <w:rFonts w:eastAsia="Calibri" w:cs="Arial"/>
          <w:szCs w:val="20"/>
        </w:rPr>
        <w:t>a dodavatel je povinen předložit následující dokumenty</w:t>
      </w:r>
      <w:r w:rsidR="00895F19" w:rsidRPr="009D2DC0">
        <w:rPr>
          <w:rFonts w:eastAsia="Calibri" w:cs="Arial"/>
          <w:szCs w:val="20"/>
        </w:rPr>
        <w:t>,</w:t>
      </w:r>
      <w:r w:rsidRPr="009D2DC0">
        <w:rPr>
          <w:rFonts w:eastAsia="Calibri" w:cs="Arial"/>
          <w:szCs w:val="20"/>
        </w:rPr>
        <w:t xml:space="preserve"> a to v českém jazyce, případně s úředně ověřeným překladem do českého jazyka:</w:t>
      </w:r>
    </w:p>
    <w:p w14:paraId="4A7CD6F8" w14:textId="77777777" w:rsidR="0080343C" w:rsidRPr="009D2DC0" w:rsidRDefault="0080343C" w:rsidP="0080343C">
      <w:pPr>
        <w:widowControl w:val="0"/>
        <w:suppressAutoHyphens/>
        <w:spacing w:line="280" w:lineRule="atLeast"/>
        <w:ind w:left="340"/>
        <w:jc w:val="both"/>
        <w:rPr>
          <w:rFonts w:cs="Arial"/>
        </w:rPr>
      </w:pPr>
      <w:r w:rsidRPr="009D2DC0">
        <w:rPr>
          <w:rFonts w:cs="Arial"/>
        </w:rPr>
        <w:t xml:space="preserve"> </w:t>
      </w:r>
    </w:p>
    <w:p w14:paraId="324FC7DA" w14:textId="5BB14AFE" w:rsidR="0080343C" w:rsidRPr="009D2DC0" w:rsidRDefault="0080343C" w:rsidP="0080343C">
      <w:pPr>
        <w:widowControl w:val="0"/>
        <w:numPr>
          <w:ilvl w:val="2"/>
          <w:numId w:val="6"/>
        </w:numPr>
        <w:suppressAutoHyphens/>
        <w:spacing w:line="280" w:lineRule="atLeast"/>
        <w:jc w:val="both"/>
        <w:rPr>
          <w:rFonts w:cs="Arial"/>
        </w:rPr>
      </w:pPr>
      <w:r w:rsidRPr="009D2DC0">
        <w:rPr>
          <w:rFonts w:cs="Arial"/>
        </w:rPr>
        <w:t>platný certifikát kvality pro výrobní závod podle ČSN EN ISO 9001</w:t>
      </w:r>
      <w:r w:rsidR="00642C03" w:rsidRPr="009D2DC0">
        <w:rPr>
          <w:rFonts w:cs="Arial"/>
        </w:rPr>
        <w:t>.</w:t>
      </w:r>
      <w:r w:rsidRPr="009D2DC0">
        <w:rPr>
          <w:rFonts w:cs="Arial"/>
        </w:rPr>
        <w:t xml:space="preserve"> Certifikační orgán musí být akreditovaný členský subjekt Evropské spolupráce pro akreditaci (EA),</w:t>
      </w:r>
    </w:p>
    <w:p w14:paraId="39B2D548" w14:textId="77777777" w:rsidR="0080343C" w:rsidRPr="009D2DC0" w:rsidRDefault="0080343C" w:rsidP="0080343C">
      <w:pPr>
        <w:widowControl w:val="0"/>
        <w:numPr>
          <w:ilvl w:val="2"/>
          <w:numId w:val="6"/>
        </w:numPr>
        <w:suppressAutoHyphens/>
        <w:spacing w:line="280" w:lineRule="atLeast"/>
        <w:jc w:val="both"/>
        <w:rPr>
          <w:rFonts w:cs="Arial"/>
        </w:rPr>
      </w:pPr>
      <w:r w:rsidRPr="009D2DC0">
        <w:rPr>
          <w:rFonts w:cs="Arial"/>
        </w:rPr>
        <w:t>doklady o platnosti certifikátu kvality výrobního závodu dle písm. i) tohoto odstavce a pravidelných prohlídkách certifikačního orgánu,</w:t>
      </w:r>
    </w:p>
    <w:p w14:paraId="1CACF1E4" w14:textId="1C16B8A4" w:rsidR="0080343C" w:rsidRPr="009D2DC0" w:rsidRDefault="0080343C" w:rsidP="0080343C">
      <w:pPr>
        <w:widowControl w:val="0"/>
        <w:numPr>
          <w:ilvl w:val="2"/>
          <w:numId w:val="6"/>
        </w:numPr>
        <w:suppressAutoHyphens/>
        <w:spacing w:line="280" w:lineRule="atLeast"/>
        <w:jc w:val="both"/>
        <w:rPr>
          <w:rFonts w:cs="Arial"/>
        </w:rPr>
      </w:pPr>
      <w:r w:rsidRPr="009D2DC0">
        <w:rPr>
          <w:rFonts w:cs="Arial"/>
        </w:rPr>
        <w:t>protokoly z typových zkoušek</w:t>
      </w:r>
      <w:r w:rsidR="00895F19" w:rsidRPr="009D2DC0">
        <w:rPr>
          <w:rFonts w:cs="Arial"/>
        </w:rPr>
        <w:t xml:space="preserve"> z 12 měsíců předcházejících měsíci dodání</w:t>
      </w:r>
      <w:r w:rsidRPr="009D2DC0">
        <w:rPr>
          <w:rFonts w:cs="Arial"/>
        </w:rPr>
        <w:t xml:space="preserve">, </w:t>
      </w:r>
    </w:p>
    <w:p w14:paraId="31C87D4A" w14:textId="77777777" w:rsidR="0080343C" w:rsidRPr="009D2DC0" w:rsidRDefault="0080343C" w:rsidP="0080343C">
      <w:pPr>
        <w:pStyle w:val="Odstavecseseznamem"/>
        <w:widowControl w:val="0"/>
        <w:numPr>
          <w:ilvl w:val="2"/>
          <w:numId w:val="6"/>
        </w:numPr>
        <w:suppressAutoHyphens/>
        <w:spacing w:line="280" w:lineRule="atLeast"/>
        <w:jc w:val="both"/>
        <w:rPr>
          <w:rFonts w:cs="Arial"/>
        </w:rPr>
      </w:pPr>
      <w:r w:rsidRPr="009D2DC0">
        <w:rPr>
          <w:rFonts w:cs="Arial"/>
        </w:rPr>
        <w:t>protokoly z kusových a výběrových zkoušek,</w:t>
      </w:r>
    </w:p>
    <w:p w14:paraId="13C174DE" w14:textId="4FB5DBFE" w:rsidR="0080343C" w:rsidRPr="009D2DC0" w:rsidRDefault="0080343C">
      <w:pPr>
        <w:widowControl w:val="0"/>
        <w:numPr>
          <w:ilvl w:val="2"/>
          <w:numId w:val="6"/>
        </w:numPr>
        <w:suppressAutoHyphens/>
        <w:spacing w:line="280" w:lineRule="atLeast"/>
        <w:jc w:val="both"/>
        <w:rPr>
          <w:rFonts w:cs="Arial"/>
        </w:rPr>
      </w:pPr>
      <w:r w:rsidRPr="009D2DC0">
        <w:rPr>
          <w:rFonts w:cs="Arial"/>
        </w:rPr>
        <w:t>protokoly z dalších zkoušek definovaných zejména v příloze 2</w:t>
      </w:r>
      <w:r w:rsidR="00895F19" w:rsidRPr="009D2DC0">
        <w:rPr>
          <w:rFonts w:cs="Arial"/>
        </w:rPr>
        <w:t xml:space="preserve"> této smlouvy</w:t>
      </w:r>
      <w:r w:rsidRPr="009D2DC0">
        <w:rPr>
          <w:rFonts w:cs="Arial"/>
          <w:szCs w:val="20"/>
        </w:rPr>
        <w:t>,</w:t>
      </w:r>
    </w:p>
    <w:p w14:paraId="7FAD13CE" w14:textId="77777777" w:rsidR="0080343C" w:rsidRPr="009D2DC0" w:rsidRDefault="0080343C" w:rsidP="0080343C">
      <w:pPr>
        <w:widowControl w:val="0"/>
        <w:numPr>
          <w:ilvl w:val="2"/>
          <w:numId w:val="6"/>
        </w:numPr>
        <w:suppressAutoHyphens/>
        <w:spacing w:line="280" w:lineRule="atLeast"/>
        <w:jc w:val="both"/>
        <w:rPr>
          <w:rFonts w:cs="Arial"/>
        </w:rPr>
      </w:pPr>
      <w:r w:rsidRPr="009D2DC0">
        <w:rPr>
          <w:rFonts w:cs="Arial"/>
        </w:rPr>
        <w:t>typovou dokumentaci obsahující všeobecné informace o výrobku,</w:t>
      </w:r>
    </w:p>
    <w:p w14:paraId="2DDDB7A7" w14:textId="77777777" w:rsidR="0080343C" w:rsidRPr="009D2DC0" w:rsidRDefault="0080343C" w:rsidP="0080343C">
      <w:pPr>
        <w:widowControl w:val="0"/>
        <w:numPr>
          <w:ilvl w:val="2"/>
          <w:numId w:val="6"/>
        </w:numPr>
        <w:suppressAutoHyphens/>
        <w:spacing w:line="280" w:lineRule="atLeast"/>
        <w:jc w:val="both"/>
        <w:rPr>
          <w:rFonts w:cs="Arial"/>
        </w:rPr>
      </w:pPr>
      <w:r w:rsidRPr="009D2DC0">
        <w:rPr>
          <w:rFonts w:cs="Arial"/>
        </w:rPr>
        <w:t xml:space="preserve">montážní předpis, </w:t>
      </w:r>
    </w:p>
    <w:p w14:paraId="2DDB5836" w14:textId="1288F754" w:rsidR="0080343C" w:rsidRPr="009D2DC0" w:rsidRDefault="0080343C" w:rsidP="0080343C">
      <w:pPr>
        <w:widowControl w:val="0"/>
        <w:numPr>
          <w:ilvl w:val="2"/>
          <w:numId w:val="6"/>
        </w:numPr>
        <w:suppressAutoHyphens/>
        <w:spacing w:line="280" w:lineRule="atLeast"/>
        <w:jc w:val="both"/>
        <w:rPr>
          <w:rFonts w:cs="Arial"/>
        </w:rPr>
      </w:pPr>
      <w:r w:rsidRPr="009D2DC0">
        <w:rPr>
          <w:rFonts w:cs="Arial"/>
        </w:rPr>
        <w:t xml:space="preserve">katalogové listy nebo prospekty specifikované v příloze 2 </w:t>
      </w:r>
      <w:r w:rsidR="00895F19" w:rsidRPr="009D2DC0">
        <w:rPr>
          <w:rFonts w:cs="Arial"/>
        </w:rPr>
        <w:t>této smlouvy</w:t>
      </w:r>
      <w:r w:rsidRPr="009D2DC0">
        <w:rPr>
          <w:rFonts w:cs="Arial"/>
          <w:szCs w:val="20"/>
        </w:rPr>
        <w:t>.</w:t>
      </w:r>
      <w:r w:rsidRPr="009D2DC0">
        <w:rPr>
          <w:rFonts w:cs="Arial"/>
        </w:rPr>
        <w:t xml:space="preserve"> </w:t>
      </w:r>
    </w:p>
    <w:p w14:paraId="52D3E197" w14:textId="77777777" w:rsidR="0080343C" w:rsidRPr="009D2DC0" w:rsidRDefault="0080343C" w:rsidP="0080343C">
      <w:pPr>
        <w:widowControl w:val="0"/>
        <w:suppressAutoHyphens/>
        <w:spacing w:line="280" w:lineRule="atLeast"/>
        <w:ind w:left="2160"/>
        <w:jc w:val="both"/>
        <w:rPr>
          <w:rFonts w:cs="Arial"/>
        </w:rPr>
      </w:pPr>
    </w:p>
    <w:p w14:paraId="25822CC2" w14:textId="1815003A" w:rsidR="0080343C" w:rsidRPr="009D2DC0" w:rsidRDefault="0080343C" w:rsidP="0080343C">
      <w:pPr>
        <w:widowControl w:val="0"/>
        <w:numPr>
          <w:ilvl w:val="0"/>
          <w:numId w:val="6"/>
        </w:numPr>
        <w:suppressAutoHyphens/>
        <w:spacing w:line="280" w:lineRule="atLeast"/>
        <w:jc w:val="both"/>
        <w:rPr>
          <w:rFonts w:cs="Arial"/>
        </w:rPr>
      </w:pPr>
      <w:bookmarkStart w:id="7" w:name="_Hlk20389705"/>
      <w:r w:rsidRPr="009D2DC0">
        <w:rPr>
          <w:rFonts w:cs="Arial"/>
        </w:rPr>
        <w:t xml:space="preserve">Protokoly ze všech druhů zkoušek musí být archivovány u dodavatele po dobu nejméně deseti let. V </w:t>
      </w:r>
      <w:r w:rsidRPr="009D2DC0">
        <w:rPr>
          <w:rFonts w:cs="Arial"/>
          <w:szCs w:val="20"/>
        </w:rPr>
        <w:t xml:space="preserve">protokolech dle </w:t>
      </w:r>
      <w:r w:rsidRPr="009D2DC0">
        <w:rPr>
          <w:rFonts w:cs="Arial"/>
          <w:szCs w:val="20"/>
          <w:u w:val="single"/>
        </w:rPr>
        <w:t>přílohy 2</w:t>
      </w:r>
      <w:r w:rsidRPr="009D2DC0">
        <w:rPr>
          <w:rFonts w:cs="Arial"/>
          <w:szCs w:val="20"/>
        </w:rPr>
        <w:t xml:space="preserve"> musí být jasně uvedeny výsledky požadovaných zkoušek v porovnání s požadovanými hodnotami. </w:t>
      </w:r>
    </w:p>
    <w:p w14:paraId="78B66358" w14:textId="77777777" w:rsidR="003D6A6E" w:rsidRPr="009D2DC0" w:rsidRDefault="003D6A6E" w:rsidP="00B65E1C">
      <w:pPr>
        <w:widowControl w:val="0"/>
        <w:suppressAutoHyphens/>
        <w:spacing w:line="280" w:lineRule="atLeast"/>
        <w:ind w:left="501"/>
        <w:jc w:val="both"/>
        <w:rPr>
          <w:rFonts w:cs="Arial"/>
        </w:rPr>
      </w:pPr>
    </w:p>
    <w:bookmarkEnd w:id="7"/>
    <w:p w14:paraId="2B6BA479" w14:textId="5434E6A9" w:rsidR="0080343C" w:rsidRPr="009D2DC0" w:rsidRDefault="00895F19" w:rsidP="00FD3E30">
      <w:pPr>
        <w:widowControl w:val="0"/>
        <w:numPr>
          <w:ilvl w:val="0"/>
          <w:numId w:val="6"/>
        </w:numPr>
        <w:suppressAutoHyphens/>
        <w:spacing w:line="280" w:lineRule="atLeast"/>
        <w:ind w:left="567" w:hanging="425"/>
        <w:jc w:val="both"/>
        <w:rPr>
          <w:rFonts w:cs="Arial"/>
        </w:rPr>
      </w:pPr>
      <w:r w:rsidRPr="009D2DC0">
        <w:rPr>
          <w:rFonts w:cs="Arial"/>
        </w:rPr>
        <w:t>S</w:t>
      </w:r>
      <w:r w:rsidR="0080343C" w:rsidRPr="009D2DC0">
        <w:rPr>
          <w:rFonts w:cs="Arial"/>
        </w:rPr>
        <w:t xml:space="preserve">pecifické požadavky uchazeče na skladování nebo manipulaci se zbožím nebo výslovné vyjádření, že žádné specifické požadavky na skladování nebo manipulaci se zbožím nejsou vyžadovány, jsou uvedeny v samostatné </w:t>
      </w:r>
      <w:r w:rsidR="0080343C" w:rsidRPr="009D2DC0">
        <w:rPr>
          <w:rFonts w:cs="Arial"/>
          <w:u w:val="single"/>
        </w:rPr>
        <w:t xml:space="preserve">příloze </w:t>
      </w:r>
      <w:r w:rsidR="001F5744" w:rsidRPr="009D2DC0">
        <w:rPr>
          <w:rFonts w:cs="Arial"/>
          <w:u w:val="single"/>
        </w:rPr>
        <w:t>6.</w:t>
      </w:r>
    </w:p>
    <w:p w14:paraId="7BEBFD2E" w14:textId="77777777" w:rsidR="005C62C2" w:rsidRPr="009D2DC0" w:rsidRDefault="005C62C2" w:rsidP="005C62C2">
      <w:pPr>
        <w:pStyle w:val="Odstavecseseznamem"/>
        <w:numPr>
          <w:ilvl w:val="0"/>
          <w:numId w:val="6"/>
        </w:numPr>
        <w:spacing w:line="280" w:lineRule="atLeast"/>
        <w:ind w:left="567" w:hanging="425"/>
        <w:jc w:val="both"/>
        <w:rPr>
          <w:rFonts w:cs="Arial"/>
          <w:szCs w:val="20"/>
        </w:rPr>
      </w:pPr>
      <w:r w:rsidRPr="009D2DC0">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186F1179" w14:textId="77777777" w:rsidR="00C505E1" w:rsidRPr="009D2DC0" w:rsidRDefault="00C505E1" w:rsidP="005C62C2">
      <w:pPr>
        <w:widowControl w:val="0"/>
        <w:suppressAutoHyphens/>
        <w:spacing w:after="120" w:line="280" w:lineRule="atLeast"/>
        <w:jc w:val="both"/>
        <w:rPr>
          <w:rFonts w:cs="Arial"/>
        </w:rPr>
      </w:pPr>
    </w:p>
    <w:p w14:paraId="579888E7" w14:textId="77777777" w:rsidR="002D160B" w:rsidRPr="009D2DC0" w:rsidRDefault="002D160B" w:rsidP="0002707E">
      <w:pPr>
        <w:spacing w:line="280" w:lineRule="atLeast"/>
        <w:jc w:val="both"/>
        <w:rPr>
          <w:rFonts w:cs="Arial"/>
          <w:szCs w:val="20"/>
        </w:rPr>
      </w:pPr>
    </w:p>
    <w:p w14:paraId="5FFB99FB" w14:textId="5B9CA587" w:rsidR="00683D69" w:rsidRPr="009D2DC0" w:rsidRDefault="00F36C17" w:rsidP="00060B31">
      <w:pPr>
        <w:spacing w:line="280" w:lineRule="atLeast"/>
        <w:jc w:val="center"/>
        <w:rPr>
          <w:rFonts w:cs="Arial"/>
          <w:b/>
        </w:rPr>
      </w:pPr>
      <w:r w:rsidRPr="009D2DC0">
        <w:rPr>
          <w:rFonts w:cs="Arial"/>
          <w:b/>
        </w:rPr>
        <w:t xml:space="preserve"> X</w:t>
      </w:r>
      <w:r w:rsidR="00683D69" w:rsidRPr="009D2DC0">
        <w:rPr>
          <w:rFonts w:cs="Arial"/>
          <w:b/>
        </w:rPr>
        <w:t>.</w:t>
      </w:r>
    </w:p>
    <w:p w14:paraId="5FFB99FC" w14:textId="24C78698" w:rsidR="00683D69" w:rsidRPr="009D2DC0" w:rsidRDefault="00B9525E" w:rsidP="00060B31">
      <w:pPr>
        <w:spacing w:line="280" w:lineRule="atLeast"/>
        <w:jc w:val="center"/>
        <w:rPr>
          <w:rFonts w:cs="Arial"/>
          <w:b/>
        </w:rPr>
      </w:pPr>
      <w:r w:rsidRPr="009D2DC0">
        <w:rPr>
          <w:rFonts w:cs="Arial"/>
          <w:b/>
        </w:rPr>
        <w:t xml:space="preserve">Trvání a </w:t>
      </w:r>
      <w:r w:rsidR="00683D69" w:rsidRPr="009D2DC0">
        <w:rPr>
          <w:rFonts w:cs="Arial"/>
          <w:b/>
        </w:rPr>
        <w:t>ukončení</w:t>
      </w:r>
      <w:r w:rsidRPr="009D2DC0">
        <w:rPr>
          <w:rFonts w:cs="Arial"/>
          <w:b/>
        </w:rPr>
        <w:t xml:space="preserve"> závazků ze</w:t>
      </w:r>
      <w:r w:rsidR="00683D69" w:rsidRPr="009D2DC0">
        <w:rPr>
          <w:rFonts w:cs="Arial"/>
          <w:b/>
        </w:rPr>
        <w:t xml:space="preserve"> smlouvy</w:t>
      </w:r>
    </w:p>
    <w:p w14:paraId="5FFB99FD" w14:textId="77777777" w:rsidR="00683D69" w:rsidRPr="009D2DC0" w:rsidRDefault="00683D69" w:rsidP="00060B31">
      <w:pPr>
        <w:spacing w:line="280" w:lineRule="atLeast"/>
        <w:jc w:val="both"/>
        <w:rPr>
          <w:rFonts w:cs="Arial"/>
        </w:rPr>
      </w:pPr>
    </w:p>
    <w:p w14:paraId="4B060210" w14:textId="628B8E8D" w:rsidR="00A660EE" w:rsidRPr="009D2DC0" w:rsidRDefault="00BD7FB2" w:rsidP="008A3C64">
      <w:pPr>
        <w:pStyle w:val="Odstavecseseznamem"/>
        <w:numPr>
          <w:ilvl w:val="0"/>
          <w:numId w:val="8"/>
        </w:numPr>
        <w:spacing w:line="280" w:lineRule="atLeast"/>
        <w:ind w:left="426" w:hanging="426"/>
        <w:contextualSpacing/>
        <w:jc w:val="both"/>
        <w:rPr>
          <w:rFonts w:cs="Arial"/>
        </w:rPr>
      </w:pPr>
      <w:r w:rsidRPr="009D2DC0">
        <w:rPr>
          <w:rFonts w:cs="Arial"/>
        </w:rPr>
        <w:t>Tato smlouva byla sjednána na dobu určitou čtyř let</w:t>
      </w:r>
      <w:r w:rsidR="00D2421B" w:rsidRPr="009D2DC0">
        <w:rPr>
          <w:rFonts w:cs="Arial"/>
        </w:rPr>
        <w:t xml:space="preserve"> </w:t>
      </w:r>
      <w:bookmarkStart w:id="8" w:name="_Hlk20389761"/>
      <w:r w:rsidR="009D03C5" w:rsidRPr="009D2DC0">
        <w:rPr>
          <w:rFonts w:cs="Arial"/>
        </w:rPr>
        <w:t xml:space="preserve">s účinností od 1. 1. 2021, bude-li zadávací řízení na veřejnou zakázku specifikovanou v preambuli této smlouvy ukončeno uzavřením této smlouvy do 1. 1. 2021, resp. </w:t>
      </w:r>
      <w:bookmarkEnd w:id="8"/>
      <w:r w:rsidR="00D2421B" w:rsidRPr="009D2DC0">
        <w:rPr>
          <w:rFonts w:cs="Arial"/>
        </w:rPr>
        <w:t>s účinností od okamžiku podpisu této smlouvy oběma smluvními stranami</w:t>
      </w:r>
      <w:bookmarkStart w:id="9" w:name="_Hlk20389780"/>
      <w:r w:rsidR="009D03C5" w:rsidRPr="009D2DC0">
        <w:rPr>
          <w:rFonts w:cs="Arial"/>
        </w:rPr>
        <w:t>, bude-li zadávací řízení ukončeno později</w:t>
      </w:r>
      <w:bookmarkEnd w:id="9"/>
      <w:r w:rsidRPr="009D2DC0">
        <w:rPr>
          <w:rFonts w:cs="Arial"/>
        </w:rPr>
        <w:t>.</w:t>
      </w:r>
      <w:r w:rsidR="00197DE0" w:rsidRPr="009D2DC0">
        <w:rPr>
          <w:rFonts w:cs="Arial"/>
        </w:rPr>
        <w:t xml:space="preserve"> T</w:t>
      </w:r>
      <w:r w:rsidR="00D632B0" w:rsidRPr="009D2DC0">
        <w:rPr>
          <w:rFonts w:cs="Arial"/>
        </w:rPr>
        <w:t>ím nejsou</w:t>
      </w:r>
      <w:r w:rsidR="00197DE0" w:rsidRPr="009D2DC0">
        <w:rPr>
          <w:rFonts w:cs="Arial"/>
        </w:rPr>
        <w:t xml:space="preserve"> dotčen</w:t>
      </w:r>
      <w:r w:rsidR="00D632B0" w:rsidRPr="009D2DC0">
        <w:rPr>
          <w:rFonts w:cs="Arial"/>
        </w:rPr>
        <w:t xml:space="preserve">a další ustanovení tohoto článku. </w:t>
      </w:r>
    </w:p>
    <w:p w14:paraId="5736CBDB" w14:textId="77777777" w:rsidR="00CE1AA3" w:rsidRPr="009D2DC0" w:rsidRDefault="00CE1AA3" w:rsidP="00CE1AA3">
      <w:pPr>
        <w:pStyle w:val="Odstavecseseznamem"/>
        <w:spacing w:line="280" w:lineRule="atLeast"/>
        <w:ind w:left="426"/>
        <w:contextualSpacing/>
        <w:jc w:val="both"/>
        <w:rPr>
          <w:rFonts w:cs="Arial"/>
        </w:rPr>
      </w:pPr>
    </w:p>
    <w:p w14:paraId="5FFB99FF" w14:textId="338944C4" w:rsidR="00936ED9" w:rsidRPr="009D2DC0" w:rsidRDefault="00B12E8E" w:rsidP="008A3C64">
      <w:pPr>
        <w:pStyle w:val="Odstavecseseznamem"/>
        <w:numPr>
          <w:ilvl w:val="0"/>
          <w:numId w:val="8"/>
        </w:numPr>
        <w:spacing w:line="280" w:lineRule="atLeast"/>
        <w:ind w:left="426" w:hanging="426"/>
        <w:contextualSpacing/>
        <w:jc w:val="both"/>
        <w:rPr>
          <w:rFonts w:cs="Arial"/>
        </w:rPr>
      </w:pPr>
      <w:r w:rsidRPr="009D2DC0">
        <w:rPr>
          <w:rFonts w:cs="Arial"/>
        </w:rPr>
        <w:t>Tuto s</w:t>
      </w:r>
      <w:r w:rsidR="00683D69" w:rsidRPr="009D2DC0">
        <w:rPr>
          <w:rFonts w:cs="Arial"/>
        </w:rPr>
        <w:t xml:space="preserve">mlouvu lze </w:t>
      </w:r>
      <w:r w:rsidR="008768F7" w:rsidRPr="009D2DC0">
        <w:rPr>
          <w:rFonts w:cs="Arial"/>
        </w:rPr>
        <w:t xml:space="preserve">předčasně </w:t>
      </w:r>
      <w:r w:rsidR="00683D69" w:rsidRPr="009D2DC0">
        <w:rPr>
          <w:rFonts w:cs="Arial"/>
        </w:rPr>
        <w:t>ukončit odstoupením od smlouvy</w:t>
      </w:r>
      <w:r w:rsidR="00B12522" w:rsidRPr="009D2DC0">
        <w:rPr>
          <w:rFonts w:cs="Arial"/>
        </w:rPr>
        <w:t>,</w:t>
      </w:r>
      <w:r w:rsidR="00683D69" w:rsidRPr="009D2DC0">
        <w:rPr>
          <w:rFonts w:cs="Arial"/>
        </w:rPr>
        <w:t xml:space="preserve"> dohodou stran</w:t>
      </w:r>
      <w:r w:rsidR="007018F0" w:rsidRPr="009D2DC0">
        <w:rPr>
          <w:rFonts w:cs="Arial"/>
        </w:rPr>
        <w:t>, výpovědí v případech a dle podmínek stanovených touto smlouvou</w:t>
      </w:r>
      <w:r w:rsidR="00B12522" w:rsidRPr="009D2DC0">
        <w:rPr>
          <w:rFonts w:cs="Arial"/>
        </w:rPr>
        <w:t xml:space="preserve"> nebo </w:t>
      </w:r>
      <w:r w:rsidR="000C54C8" w:rsidRPr="009D2DC0">
        <w:rPr>
          <w:rFonts w:cs="Arial"/>
        </w:rPr>
        <w:t xml:space="preserve">doba trvání této smlouvy skončí </w:t>
      </w:r>
      <w:r w:rsidR="00B12522" w:rsidRPr="009D2DC0">
        <w:rPr>
          <w:rFonts w:cs="Arial"/>
        </w:rPr>
        <w:t>jiným způsobem předvídaným touto smlouvou</w:t>
      </w:r>
      <w:r w:rsidR="00683D69" w:rsidRPr="009D2DC0">
        <w:rPr>
          <w:rFonts w:cs="Arial"/>
        </w:rPr>
        <w:t xml:space="preserve">. </w:t>
      </w:r>
    </w:p>
    <w:p w14:paraId="341FE660" w14:textId="77777777" w:rsidR="007D24A4" w:rsidRPr="009D2DC0" w:rsidRDefault="007D24A4" w:rsidP="007D24A4">
      <w:pPr>
        <w:pStyle w:val="Odstavecseseznamem"/>
        <w:spacing w:line="280" w:lineRule="atLeast"/>
        <w:ind w:left="426"/>
        <w:contextualSpacing/>
        <w:jc w:val="both"/>
        <w:rPr>
          <w:rFonts w:cs="Arial"/>
        </w:rPr>
      </w:pPr>
    </w:p>
    <w:p w14:paraId="5FFB9A00" w14:textId="637ABEE8" w:rsidR="00936ED9" w:rsidRPr="009D2DC0" w:rsidRDefault="00BD7FB2" w:rsidP="008A3C64">
      <w:pPr>
        <w:pStyle w:val="Odstavecseseznamem"/>
        <w:numPr>
          <w:ilvl w:val="0"/>
          <w:numId w:val="8"/>
        </w:numPr>
        <w:spacing w:line="280" w:lineRule="atLeast"/>
        <w:ind w:left="426" w:hanging="426"/>
        <w:contextualSpacing/>
        <w:jc w:val="both"/>
        <w:rPr>
          <w:rFonts w:cs="Arial"/>
          <w:szCs w:val="20"/>
        </w:rPr>
      </w:pPr>
      <w:r w:rsidRPr="009D2DC0">
        <w:rPr>
          <w:rFonts w:cs="Arial"/>
          <w:szCs w:val="20"/>
        </w:rPr>
        <w:lastRenderedPageBreak/>
        <w:t>K</w:t>
      </w:r>
      <w:r w:rsidR="00936ED9" w:rsidRPr="009D2DC0">
        <w:rPr>
          <w:rFonts w:cs="Arial"/>
          <w:szCs w:val="20"/>
        </w:rPr>
        <w:t>upující</w:t>
      </w:r>
      <w:r w:rsidRPr="009D2DC0">
        <w:rPr>
          <w:rFonts w:cs="Arial"/>
          <w:szCs w:val="20"/>
        </w:rPr>
        <w:t xml:space="preserve"> má</w:t>
      </w:r>
      <w:r w:rsidR="00936ED9" w:rsidRPr="009D2DC0">
        <w:rPr>
          <w:rFonts w:cs="Arial"/>
          <w:szCs w:val="20"/>
        </w:rPr>
        <w:t xml:space="preserve"> </w:t>
      </w:r>
      <w:r w:rsidR="0080019E" w:rsidRPr="009D2DC0">
        <w:rPr>
          <w:rFonts w:cs="Arial"/>
          <w:szCs w:val="20"/>
        </w:rPr>
        <w:t>právo odstoupit od této smlouvy</w:t>
      </w:r>
      <w:r w:rsidR="00044DA2" w:rsidRPr="009D2DC0">
        <w:rPr>
          <w:rFonts w:cs="Arial"/>
          <w:szCs w:val="20"/>
        </w:rPr>
        <w:t xml:space="preserve"> </w:t>
      </w:r>
      <w:r w:rsidRPr="009D2DC0">
        <w:rPr>
          <w:rFonts w:cs="Arial"/>
          <w:szCs w:val="20"/>
        </w:rPr>
        <w:t>v </w:t>
      </w:r>
      <w:r w:rsidRPr="009D2DC0">
        <w:rPr>
          <w:rFonts w:cs="Arial"/>
        </w:rPr>
        <w:t>následujících</w:t>
      </w:r>
      <w:r w:rsidRPr="009D2DC0">
        <w:rPr>
          <w:rFonts w:cs="Arial"/>
          <w:szCs w:val="20"/>
        </w:rPr>
        <w:t xml:space="preserve"> případech</w:t>
      </w:r>
      <w:r w:rsidR="0080019E" w:rsidRPr="009D2DC0">
        <w:rPr>
          <w:rFonts w:cs="Arial"/>
          <w:szCs w:val="20"/>
        </w:rPr>
        <w:t>, a to za předpokladu, že své právo uplatní do 20 pracovních dnů ode dne, co nastane některá ze skutečností zakládajících jeho právo odstoupit od této smlouvy:</w:t>
      </w:r>
    </w:p>
    <w:p w14:paraId="5FFB9A01" w14:textId="77777777" w:rsidR="00936ED9" w:rsidRPr="009D2DC0" w:rsidRDefault="00936ED9" w:rsidP="00936ED9">
      <w:pPr>
        <w:pStyle w:val="Odstavecseseznamem"/>
        <w:rPr>
          <w:rFonts w:cs="Arial"/>
          <w:szCs w:val="20"/>
        </w:rPr>
      </w:pPr>
    </w:p>
    <w:p w14:paraId="21AC95A9" w14:textId="77777777" w:rsidR="00753333" w:rsidRPr="009D2DC0" w:rsidRDefault="00753333" w:rsidP="008A3C64">
      <w:pPr>
        <w:numPr>
          <w:ilvl w:val="1"/>
          <w:numId w:val="8"/>
        </w:numPr>
        <w:spacing w:after="120" w:line="276" w:lineRule="auto"/>
        <w:ind w:left="1434" w:hanging="357"/>
        <w:jc w:val="both"/>
        <w:rPr>
          <w:rFonts w:cs="Arial"/>
          <w:szCs w:val="20"/>
        </w:rPr>
      </w:pPr>
      <w:r w:rsidRPr="009D2DC0">
        <w:rPr>
          <w:rFonts w:cs="Arial"/>
          <w:szCs w:val="20"/>
        </w:rPr>
        <w:t>prodávající prohlásí, že předmět této smlouvy nebo závazky z výzvy k plnění nesplní;</w:t>
      </w:r>
    </w:p>
    <w:p w14:paraId="5FFB9A02" w14:textId="2FF609C5" w:rsidR="00936ED9" w:rsidRPr="009D2DC0" w:rsidRDefault="00936ED9" w:rsidP="008A3C64">
      <w:pPr>
        <w:numPr>
          <w:ilvl w:val="1"/>
          <w:numId w:val="8"/>
        </w:numPr>
        <w:spacing w:after="120" w:line="276" w:lineRule="auto"/>
        <w:ind w:left="1434" w:hanging="357"/>
        <w:jc w:val="both"/>
        <w:rPr>
          <w:rFonts w:cs="Arial"/>
          <w:szCs w:val="20"/>
        </w:rPr>
      </w:pPr>
      <w:r w:rsidRPr="009D2DC0">
        <w:rPr>
          <w:rFonts w:cs="Arial"/>
          <w:szCs w:val="20"/>
        </w:rPr>
        <w:t xml:space="preserve">prodlení prodávajícího s dodávkou zboží dle </w:t>
      </w:r>
      <w:r w:rsidR="00403DE4" w:rsidRPr="009D2DC0">
        <w:rPr>
          <w:rFonts w:cs="Arial"/>
          <w:szCs w:val="20"/>
        </w:rPr>
        <w:t>výzvy k plnění</w:t>
      </w:r>
      <w:r w:rsidRPr="009D2DC0">
        <w:rPr>
          <w:rFonts w:cs="Arial"/>
          <w:szCs w:val="20"/>
        </w:rPr>
        <w:t xml:space="preserve"> delší než </w:t>
      </w:r>
      <w:r w:rsidR="00CE1AA3" w:rsidRPr="009D2DC0">
        <w:rPr>
          <w:rFonts w:cs="Arial"/>
          <w:szCs w:val="20"/>
        </w:rPr>
        <w:t>3</w:t>
      </w:r>
      <w:r w:rsidR="0080019E" w:rsidRPr="009D2DC0">
        <w:rPr>
          <w:rFonts w:cs="Arial"/>
          <w:szCs w:val="20"/>
        </w:rPr>
        <w:t xml:space="preserve">0 </w:t>
      </w:r>
      <w:r w:rsidR="00C1045E" w:rsidRPr="009D2DC0">
        <w:rPr>
          <w:rFonts w:cs="Arial"/>
          <w:szCs w:val="20"/>
        </w:rPr>
        <w:t xml:space="preserve">kalendářních </w:t>
      </w:r>
      <w:r w:rsidR="000901F1" w:rsidRPr="009D2DC0">
        <w:rPr>
          <w:rFonts w:cs="Arial"/>
          <w:szCs w:val="20"/>
        </w:rPr>
        <w:t>dnů</w:t>
      </w:r>
      <w:r w:rsidR="003B1331" w:rsidRPr="009D2DC0">
        <w:rPr>
          <w:rFonts w:cs="Arial"/>
          <w:szCs w:val="20"/>
        </w:rPr>
        <w:t>;</w:t>
      </w:r>
    </w:p>
    <w:p w14:paraId="5FFB9A04" w14:textId="07B8BD98" w:rsidR="00936ED9" w:rsidRPr="009D2DC0" w:rsidRDefault="00936ED9" w:rsidP="008A3C64">
      <w:pPr>
        <w:numPr>
          <w:ilvl w:val="1"/>
          <w:numId w:val="8"/>
        </w:numPr>
        <w:spacing w:after="120" w:line="276" w:lineRule="auto"/>
        <w:ind w:left="1434" w:hanging="357"/>
        <w:jc w:val="both"/>
        <w:rPr>
          <w:rFonts w:cs="Arial"/>
          <w:szCs w:val="20"/>
        </w:rPr>
      </w:pPr>
      <w:r w:rsidRPr="009D2DC0">
        <w:rPr>
          <w:rFonts w:cs="Arial"/>
          <w:szCs w:val="20"/>
        </w:rPr>
        <w:t xml:space="preserve">prodlení prodávajícího s odstraněním vad zboží oznámených mu kupujícím delší než </w:t>
      </w:r>
      <w:r w:rsidR="00CE1AA3" w:rsidRPr="009D2DC0">
        <w:rPr>
          <w:rFonts w:cs="Arial"/>
          <w:szCs w:val="20"/>
        </w:rPr>
        <w:t>3</w:t>
      </w:r>
      <w:r w:rsidR="0080019E" w:rsidRPr="009D2DC0">
        <w:rPr>
          <w:rFonts w:cs="Arial"/>
          <w:szCs w:val="20"/>
        </w:rPr>
        <w:t xml:space="preserve">0 </w:t>
      </w:r>
      <w:r w:rsidR="00C1045E" w:rsidRPr="009D2DC0">
        <w:rPr>
          <w:rFonts w:cs="Arial"/>
          <w:szCs w:val="20"/>
        </w:rPr>
        <w:t xml:space="preserve">kalendářních </w:t>
      </w:r>
      <w:r w:rsidR="000901F1" w:rsidRPr="009D2DC0">
        <w:rPr>
          <w:rFonts w:cs="Arial"/>
          <w:szCs w:val="20"/>
        </w:rPr>
        <w:t>dnů</w:t>
      </w:r>
      <w:r w:rsidR="0052513B" w:rsidRPr="009D2DC0">
        <w:rPr>
          <w:rFonts w:cs="Arial"/>
          <w:szCs w:val="20"/>
        </w:rPr>
        <w:t>;</w:t>
      </w:r>
      <w:r w:rsidR="00C1045E" w:rsidRPr="009D2DC0">
        <w:rPr>
          <w:rFonts w:cs="Arial"/>
          <w:szCs w:val="20"/>
        </w:rPr>
        <w:t xml:space="preserve"> </w:t>
      </w:r>
    </w:p>
    <w:p w14:paraId="3C805186" w14:textId="4326359A" w:rsidR="00D12DDA" w:rsidRPr="009D2DC0" w:rsidRDefault="00936ED9" w:rsidP="008A3C64">
      <w:pPr>
        <w:numPr>
          <w:ilvl w:val="1"/>
          <w:numId w:val="8"/>
        </w:numPr>
        <w:spacing w:after="120" w:line="276" w:lineRule="auto"/>
        <w:ind w:left="1434" w:hanging="357"/>
        <w:jc w:val="both"/>
        <w:rPr>
          <w:rFonts w:cs="Arial"/>
          <w:szCs w:val="20"/>
        </w:rPr>
      </w:pPr>
      <w:r w:rsidRPr="009D2DC0">
        <w:rPr>
          <w:rFonts w:cs="Arial"/>
          <w:szCs w:val="20"/>
        </w:rPr>
        <w:t xml:space="preserve">opakované porušení této smlouvy prodávajícím, zejména opakované dodání vadného zboží, opakované prodlení s dodáním zboží dle </w:t>
      </w:r>
      <w:r w:rsidR="00403DE4" w:rsidRPr="009D2DC0">
        <w:rPr>
          <w:rFonts w:cs="Arial"/>
          <w:szCs w:val="20"/>
        </w:rPr>
        <w:t>výzvy k plnění</w:t>
      </w:r>
      <w:r w:rsidRPr="009D2DC0">
        <w:rPr>
          <w:rFonts w:cs="Arial"/>
          <w:szCs w:val="20"/>
        </w:rPr>
        <w:t xml:space="preserve"> či opakované prodlení s odstraněním vad zboží oznámených kupujícím</w:t>
      </w:r>
      <w:r w:rsidR="00D12DDA" w:rsidRPr="009D2DC0">
        <w:rPr>
          <w:rFonts w:cs="Arial"/>
          <w:szCs w:val="20"/>
        </w:rPr>
        <w:t xml:space="preserve">, přičemž za opakované porušení se považuje takové </w:t>
      </w:r>
      <w:r w:rsidR="00606760" w:rsidRPr="009D2DC0">
        <w:rPr>
          <w:rFonts w:cs="Arial"/>
          <w:szCs w:val="20"/>
        </w:rPr>
        <w:t>porušení</w:t>
      </w:r>
      <w:r w:rsidR="00D12DDA" w:rsidRPr="009D2DC0">
        <w:rPr>
          <w:rFonts w:cs="Arial"/>
          <w:szCs w:val="20"/>
        </w:rPr>
        <w:t>, kterého se prodávající alespoň jedenkrát v průběhu předchozích šesti kalendářních měsíců již dopustil a na které kupující prodávajícího výslovně upozornil;</w:t>
      </w:r>
    </w:p>
    <w:p w14:paraId="64A5E9BC" w14:textId="65A68ADE" w:rsidR="002856D5" w:rsidRPr="009D2DC0" w:rsidRDefault="002856D5" w:rsidP="008A3C64">
      <w:pPr>
        <w:numPr>
          <w:ilvl w:val="1"/>
          <w:numId w:val="8"/>
        </w:numPr>
        <w:spacing w:after="120" w:line="276" w:lineRule="auto"/>
        <w:ind w:left="1434" w:hanging="357"/>
        <w:jc w:val="both"/>
        <w:rPr>
          <w:rFonts w:cs="Arial"/>
          <w:szCs w:val="20"/>
        </w:rPr>
      </w:pPr>
      <w:r w:rsidRPr="009D2DC0">
        <w:rPr>
          <w:rFonts w:cs="Arial"/>
        </w:rPr>
        <w:t xml:space="preserve">prodávající nepředloží na výzvu kupujícího platnou pojistnou smlouvu specifikovanou v čl. </w:t>
      </w:r>
      <w:r w:rsidR="00CD4654" w:rsidRPr="009D2DC0">
        <w:rPr>
          <w:rFonts w:cs="Arial"/>
        </w:rPr>
        <w:t>IX</w:t>
      </w:r>
      <w:r w:rsidR="000A6ECD" w:rsidRPr="009D2DC0">
        <w:rPr>
          <w:rFonts w:cs="Arial"/>
        </w:rPr>
        <w:t>.</w:t>
      </w:r>
      <w:r w:rsidR="00450447" w:rsidRPr="009D2DC0">
        <w:rPr>
          <w:rFonts w:cs="Arial"/>
        </w:rPr>
        <w:t xml:space="preserve"> </w:t>
      </w:r>
      <w:r w:rsidR="002F7C90" w:rsidRPr="009D2DC0">
        <w:rPr>
          <w:rFonts w:cs="Arial"/>
        </w:rPr>
        <w:t xml:space="preserve">odst. </w:t>
      </w:r>
      <w:r w:rsidRPr="009D2DC0">
        <w:rPr>
          <w:rFonts w:cs="Arial"/>
        </w:rPr>
        <w:t>3 smlouvy</w:t>
      </w:r>
      <w:r w:rsidR="002F7C90" w:rsidRPr="009D2DC0">
        <w:rPr>
          <w:rFonts w:cs="Arial"/>
        </w:rPr>
        <w:t>;</w:t>
      </w:r>
    </w:p>
    <w:p w14:paraId="62FE3D3B" w14:textId="76A7E951" w:rsidR="002856D5" w:rsidRPr="009D2DC0" w:rsidRDefault="002856D5" w:rsidP="008A3C64">
      <w:pPr>
        <w:numPr>
          <w:ilvl w:val="1"/>
          <w:numId w:val="8"/>
        </w:numPr>
        <w:spacing w:after="120" w:line="276" w:lineRule="auto"/>
        <w:ind w:left="1434" w:hanging="357"/>
        <w:jc w:val="both"/>
        <w:rPr>
          <w:rFonts w:cs="Arial"/>
        </w:rPr>
      </w:pPr>
      <w:r w:rsidRPr="009D2DC0">
        <w:rPr>
          <w:rFonts w:cs="Arial"/>
        </w:rPr>
        <w:t>prodávající po neodsouhlasené změně poddodavatele neprokáže v dodatečně poskytnuté lhůtě splnění požadavků na n</w:t>
      </w:r>
      <w:r w:rsidR="002F7C90" w:rsidRPr="009D2DC0">
        <w:rPr>
          <w:rFonts w:cs="Arial"/>
        </w:rPr>
        <w:t xml:space="preserve">ového poddodavatele dle čl. </w:t>
      </w:r>
      <w:r w:rsidR="009D03C5" w:rsidRPr="009D2DC0">
        <w:rPr>
          <w:rFonts w:cs="Arial"/>
        </w:rPr>
        <w:t>IX</w:t>
      </w:r>
      <w:r w:rsidR="002F7C90" w:rsidRPr="009D2DC0">
        <w:rPr>
          <w:rFonts w:cs="Arial"/>
        </w:rPr>
        <w:t xml:space="preserve">. odst. </w:t>
      </w:r>
      <w:r w:rsidR="009D03C5" w:rsidRPr="009D2DC0">
        <w:rPr>
          <w:rFonts w:cs="Arial"/>
        </w:rPr>
        <w:t>4</w:t>
      </w:r>
      <w:r w:rsidR="00CF19C6" w:rsidRPr="009D2DC0">
        <w:rPr>
          <w:rFonts w:cs="Arial"/>
        </w:rPr>
        <w:t xml:space="preserve"> </w:t>
      </w:r>
      <w:r w:rsidRPr="009D2DC0">
        <w:rPr>
          <w:rFonts w:cs="Arial"/>
        </w:rPr>
        <w:t>smlouvy</w:t>
      </w:r>
      <w:r w:rsidR="009D03C5" w:rsidRPr="009D2DC0">
        <w:rPr>
          <w:rFonts w:cs="Arial"/>
        </w:rPr>
        <w:t>;</w:t>
      </w:r>
      <w:r w:rsidRPr="009D2DC0">
        <w:rPr>
          <w:rFonts w:cs="Arial"/>
          <w:color w:val="1F497D"/>
        </w:rPr>
        <w:t xml:space="preserve"> </w:t>
      </w:r>
    </w:p>
    <w:p w14:paraId="6990B858" w14:textId="63E5B369" w:rsidR="001F1A02" w:rsidRPr="009D2DC0" w:rsidRDefault="006427B4" w:rsidP="008A3C64">
      <w:pPr>
        <w:numPr>
          <w:ilvl w:val="1"/>
          <w:numId w:val="8"/>
        </w:numPr>
        <w:spacing w:after="120" w:line="276" w:lineRule="auto"/>
        <w:ind w:left="1434" w:hanging="357"/>
        <w:jc w:val="both"/>
        <w:rPr>
          <w:rFonts w:cs="Arial"/>
        </w:rPr>
      </w:pPr>
      <w:r w:rsidRPr="009D2DC0">
        <w:rPr>
          <w:rFonts w:cs="Arial"/>
        </w:rPr>
        <w:t>prodávající nepředloží protokoly o provedených zkouškách izolátorového závěsu dle čl. IX odst. 9 smlouvy;</w:t>
      </w:r>
    </w:p>
    <w:p w14:paraId="5FFB9A08" w14:textId="1FC11B86" w:rsidR="00936ED9" w:rsidRPr="009D2DC0" w:rsidRDefault="00936ED9" w:rsidP="008A3C64">
      <w:pPr>
        <w:numPr>
          <w:ilvl w:val="1"/>
          <w:numId w:val="8"/>
        </w:numPr>
        <w:spacing w:after="120" w:line="276" w:lineRule="auto"/>
        <w:ind w:left="1434" w:hanging="357"/>
        <w:jc w:val="both"/>
        <w:rPr>
          <w:rFonts w:cs="Arial"/>
          <w:szCs w:val="20"/>
        </w:rPr>
      </w:pPr>
      <w:r w:rsidRPr="009D2DC0">
        <w:rPr>
          <w:rFonts w:cs="Arial"/>
          <w:szCs w:val="20"/>
        </w:rPr>
        <w:t>jiné opakované či podstatné porušení smlouvy prodávajícím</w:t>
      </w:r>
      <w:r w:rsidR="002F7C90" w:rsidRPr="009D2DC0">
        <w:rPr>
          <w:rFonts w:cs="Arial"/>
          <w:szCs w:val="20"/>
        </w:rPr>
        <w:t>.</w:t>
      </w:r>
    </w:p>
    <w:p w14:paraId="22168C57" w14:textId="77777777" w:rsidR="002F7C90" w:rsidRPr="009D2DC0" w:rsidRDefault="002F7C90" w:rsidP="002F7C90">
      <w:pPr>
        <w:spacing w:after="120" w:line="276" w:lineRule="auto"/>
        <w:ind w:left="1434"/>
        <w:jc w:val="both"/>
        <w:rPr>
          <w:rFonts w:cs="Arial"/>
          <w:szCs w:val="20"/>
        </w:rPr>
      </w:pPr>
    </w:p>
    <w:p w14:paraId="5612B4A7" w14:textId="0D7053A3" w:rsidR="002F7C90" w:rsidRPr="009D2DC0" w:rsidRDefault="002F7C90" w:rsidP="002F7C90">
      <w:pPr>
        <w:pStyle w:val="Odstavecseseznamem"/>
        <w:numPr>
          <w:ilvl w:val="0"/>
          <w:numId w:val="8"/>
        </w:numPr>
        <w:spacing w:line="280" w:lineRule="atLeast"/>
        <w:ind w:left="426" w:hanging="426"/>
        <w:contextualSpacing/>
        <w:jc w:val="both"/>
        <w:rPr>
          <w:rFonts w:cs="Arial"/>
          <w:szCs w:val="20"/>
        </w:rPr>
      </w:pPr>
      <w:r w:rsidRPr="009D2DC0">
        <w:rPr>
          <w:rFonts w:cs="Arial"/>
          <w:szCs w:val="20"/>
        </w:rPr>
        <w:t>Kupující má právo odstoupit od této smlouvy rovněž tehdy, pokud:</w:t>
      </w:r>
    </w:p>
    <w:p w14:paraId="66240327" w14:textId="77777777" w:rsidR="00450447" w:rsidRPr="009D2DC0" w:rsidRDefault="00450447" w:rsidP="00450447">
      <w:pPr>
        <w:pStyle w:val="Odstavecseseznamem"/>
        <w:spacing w:line="280" w:lineRule="atLeast"/>
        <w:ind w:left="426"/>
        <w:contextualSpacing/>
        <w:jc w:val="both"/>
        <w:rPr>
          <w:rFonts w:cs="Arial"/>
          <w:szCs w:val="20"/>
        </w:rPr>
      </w:pPr>
    </w:p>
    <w:p w14:paraId="0E99DA05" w14:textId="30203583" w:rsidR="00450447" w:rsidRPr="009D2DC0" w:rsidRDefault="00450447" w:rsidP="00450447">
      <w:pPr>
        <w:numPr>
          <w:ilvl w:val="1"/>
          <w:numId w:val="8"/>
        </w:numPr>
        <w:spacing w:after="120" w:line="276" w:lineRule="auto"/>
        <w:jc w:val="both"/>
        <w:rPr>
          <w:rFonts w:cs="Arial"/>
          <w:szCs w:val="22"/>
        </w:rPr>
      </w:pPr>
      <w:r w:rsidRPr="009D2DC0">
        <w:rPr>
          <w:rFonts w:cs="Arial"/>
        </w:rPr>
        <w:t>vůči prodávajícímu nebo vůči členovi jeho statutárního orgánu nebo jiného orgánu (společně dále jen „podezřelý“) je vedeno trestní řízení, v rámci kterého je podezřelý obviněn či obžalován z toho, že spáchal trestný čin při plnění jakékoli zakázky</w:t>
      </w:r>
      <w:r w:rsidR="00FD3E30" w:rsidRPr="009D2DC0">
        <w:rPr>
          <w:rFonts w:cs="Arial"/>
          <w:u w:val="single"/>
        </w:rPr>
        <w:t xml:space="preserve"> </w:t>
      </w:r>
      <w:r w:rsidRPr="009D2DC0">
        <w:rPr>
          <w:rFonts w:cs="Arial"/>
        </w:rPr>
        <w:t xml:space="preserve">nebo v souvislosti s plněním takové zakázky, zejména některý trestný čin podle </w:t>
      </w:r>
      <w:proofErr w:type="spellStart"/>
      <w:r w:rsidRPr="009D2DC0">
        <w:rPr>
          <w:rFonts w:cs="Arial"/>
        </w:rPr>
        <w:t>ust</w:t>
      </w:r>
      <w:proofErr w:type="spellEnd"/>
      <w:r w:rsidRPr="009D2DC0">
        <w:rPr>
          <w:rFonts w:cs="Arial"/>
        </w:rPr>
        <w:t>. § 216, 256, 257 a 332 zákona č. 40/2009 Sb., trestní zákoník, ve znění pozdějších předpisů;</w:t>
      </w:r>
    </w:p>
    <w:p w14:paraId="3F4DA60B" w14:textId="77777777" w:rsidR="00450447" w:rsidRPr="009D2DC0" w:rsidRDefault="00450447" w:rsidP="00450447">
      <w:pPr>
        <w:numPr>
          <w:ilvl w:val="1"/>
          <w:numId w:val="8"/>
        </w:numPr>
        <w:spacing w:after="120" w:line="276" w:lineRule="auto"/>
        <w:jc w:val="both"/>
        <w:rPr>
          <w:rFonts w:cs="Arial"/>
        </w:rPr>
      </w:pPr>
      <w:r w:rsidRPr="009D2DC0">
        <w:rPr>
          <w:rFonts w:cs="Arial"/>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720B534A" w14:textId="77777777" w:rsidR="003B33D4" w:rsidRPr="009D2DC0" w:rsidRDefault="003B33D4" w:rsidP="00F741AE">
      <w:pPr>
        <w:spacing w:line="280" w:lineRule="atLeast"/>
        <w:contextualSpacing/>
        <w:jc w:val="both"/>
        <w:rPr>
          <w:rFonts w:cs="Arial"/>
          <w:szCs w:val="20"/>
        </w:rPr>
      </w:pPr>
    </w:p>
    <w:p w14:paraId="5FFB9A0A" w14:textId="0E61CE9F" w:rsidR="00936ED9" w:rsidRPr="009D2DC0" w:rsidRDefault="0063560B" w:rsidP="008A3C64">
      <w:pPr>
        <w:pStyle w:val="Odstavecseseznamem"/>
        <w:numPr>
          <w:ilvl w:val="0"/>
          <w:numId w:val="8"/>
        </w:numPr>
        <w:spacing w:line="280" w:lineRule="atLeast"/>
        <w:ind w:left="425" w:hanging="425"/>
        <w:contextualSpacing/>
        <w:jc w:val="both"/>
        <w:rPr>
          <w:rFonts w:cs="Arial"/>
          <w:szCs w:val="20"/>
        </w:rPr>
      </w:pPr>
      <w:r w:rsidRPr="009D2DC0">
        <w:rPr>
          <w:rFonts w:cs="Arial"/>
          <w:szCs w:val="20"/>
        </w:rPr>
        <w:t>Prodávající má právo odstoupit od této smlouvy v</w:t>
      </w:r>
      <w:r w:rsidR="00936ED9" w:rsidRPr="009D2DC0">
        <w:rPr>
          <w:rFonts w:cs="Arial"/>
          <w:szCs w:val="20"/>
        </w:rPr>
        <w:t> případ</w:t>
      </w:r>
      <w:r w:rsidR="000E07E8" w:rsidRPr="009D2DC0">
        <w:rPr>
          <w:rFonts w:cs="Arial"/>
          <w:szCs w:val="20"/>
        </w:rPr>
        <w:t>ě</w:t>
      </w:r>
      <w:r w:rsidR="0074555F" w:rsidRPr="009D2DC0">
        <w:rPr>
          <w:rFonts w:cs="Arial"/>
          <w:szCs w:val="20"/>
        </w:rPr>
        <w:t xml:space="preserve"> prodlení kupujícího s úhradou </w:t>
      </w:r>
      <w:r w:rsidR="004D206C" w:rsidRPr="009D2DC0">
        <w:rPr>
          <w:rFonts w:cs="Arial"/>
          <w:szCs w:val="20"/>
        </w:rPr>
        <w:t xml:space="preserve">dílčí </w:t>
      </w:r>
      <w:r w:rsidR="0074555F" w:rsidRPr="009D2DC0">
        <w:rPr>
          <w:rFonts w:cs="Arial"/>
          <w:szCs w:val="20"/>
        </w:rPr>
        <w:t xml:space="preserve">ceny za dodané zboží delší než </w:t>
      </w:r>
      <w:r w:rsidR="00F741AE" w:rsidRPr="009D2DC0">
        <w:rPr>
          <w:rFonts w:cs="Arial"/>
          <w:szCs w:val="20"/>
        </w:rPr>
        <w:t>60 kalendářních dnů</w:t>
      </w:r>
      <w:r w:rsidR="000D3DE0" w:rsidRPr="009D2DC0">
        <w:rPr>
          <w:rFonts w:cs="Arial"/>
          <w:szCs w:val="20"/>
        </w:rPr>
        <w:t>,</w:t>
      </w:r>
      <w:r w:rsidR="00936ED9" w:rsidRPr="009D2DC0">
        <w:rPr>
          <w:rFonts w:cs="Arial"/>
          <w:szCs w:val="20"/>
        </w:rPr>
        <w:t xml:space="preserve"> a to za předpo</w:t>
      </w:r>
      <w:r w:rsidR="0080019E" w:rsidRPr="009D2DC0">
        <w:rPr>
          <w:rFonts w:cs="Arial"/>
          <w:szCs w:val="20"/>
        </w:rPr>
        <w:t>kladu, že své právo uplatní do 2</w:t>
      </w:r>
      <w:r w:rsidR="00936ED9" w:rsidRPr="009D2DC0">
        <w:rPr>
          <w:rFonts w:cs="Arial"/>
          <w:szCs w:val="20"/>
        </w:rPr>
        <w:t xml:space="preserve">0 pracovních dnů ode dne, co nastane </w:t>
      </w:r>
      <w:r w:rsidR="0074555F" w:rsidRPr="009D2DC0">
        <w:rPr>
          <w:rFonts w:cs="Arial"/>
          <w:szCs w:val="20"/>
        </w:rPr>
        <w:t>tato skutečnost</w:t>
      </w:r>
      <w:r w:rsidR="00936ED9" w:rsidRPr="009D2DC0">
        <w:rPr>
          <w:rFonts w:cs="Arial"/>
          <w:szCs w:val="20"/>
        </w:rPr>
        <w:t xml:space="preserve"> zakládající jeho </w:t>
      </w:r>
      <w:r w:rsidR="0074555F" w:rsidRPr="009D2DC0">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14FBBEA6" w14:textId="77777777" w:rsidR="003C6F34" w:rsidRPr="009D2DC0" w:rsidRDefault="003C6F34" w:rsidP="003C6F34">
      <w:pPr>
        <w:pStyle w:val="Odstavecseseznamem"/>
        <w:spacing w:line="280" w:lineRule="atLeast"/>
        <w:ind w:left="426"/>
        <w:contextualSpacing/>
        <w:jc w:val="both"/>
        <w:rPr>
          <w:rFonts w:cs="Arial"/>
          <w:szCs w:val="20"/>
        </w:rPr>
      </w:pPr>
    </w:p>
    <w:p w14:paraId="04A081F5" w14:textId="77777777" w:rsidR="00424E61" w:rsidRPr="009D2DC0" w:rsidRDefault="003C6F34" w:rsidP="008A3C64">
      <w:pPr>
        <w:pStyle w:val="Odstavecseseznamem"/>
        <w:numPr>
          <w:ilvl w:val="0"/>
          <w:numId w:val="8"/>
        </w:numPr>
        <w:spacing w:line="280" w:lineRule="atLeast"/>
        <w:ind w:left="425" w:hanging="425"/>
        <w:contextualSpacing/>
        <w:jc w:val="both"/>
        <w:rPr>
          <w:rFonts w:cs="Arial"/>
          <w:szCs w:val="20"/>
        </w:rPr>
      </w:pPr>
      <w:r w:rsidRPr="009D2DC0">
        <w:rPr>
          <w:rFonts w:cs="Arial"/>
          <w:szCs w:val="20"/>
        </w:rPr>
        <w:lastRenderedPageBreak/>
        <w:t>Dále jsou smluvní</w:t>
      </w:r>
      <w:r w:rsidR="00810E0B" w:rsidRPr="009D2DC0">
        <w:rPr>
          <w:rFonts w:cs="Arial"/>
          <w:szCs w:val="20"/>
        </w:rPr>
        <w:t xml:space="preserve"> strany oprávněny odstoupit od této s</w:t>
      </w:r>
      <w:r w:rsidRPr="009D2DC0">
        <w:rPr>
          <w:rFonts w:cs="Arial"/>
          <w:szCs w:val="20"/>
        </w:rPr>
        <w:t>mlouvy v případě rozhodnutí o úpadku nebo zamítnutí insolvenčního návrhu pro nedostatek majetku druhé smluvní strany.</w:t>
      </w:r>
    </w:p>
    <w:p w14:paraId="3B84CE17" w14:textId="77777777" w:rsidR="00424E61" w:rsidRPr="009D2DC0" w:rsidRDefault="00424E61" w:rsidP="00424E61">
      <w:pPr>
        <w:pStyle w:val="Odstavecseseznamem"/>
        <w:spacing w:line="280" w:lineRule="atLeast"/>
        <w:ind w:left="425"/>
        <w:contextualSpacing/>
        <w:jc w:val="both"/>
        <w:rPr>
          <w:rFonts w:cs="Arial"/>
          <w:szCs w:val="20"/>
        </w:rPr>
      </w:pPr>
    </w:p>
    <w:p w14:paraId="24BF7FBF" w14:textId="22AECB8D" w:rsidR="003C6F34" w:rsidRPr="009D2DC0" w:rsidRDefault="003C6F34" w:rsidP="008A3C64">
      <w:pPr>
        <w:pStyle w:val="Odstavecseseznamem"/>
        <w:numPr>
          <w:ilvl w:val="0"/>
          <w:numId w:val="8"/>
        </w:numPr>
        <w:spacing w:line="280" w:lineRule="atLeast"/>
        <w:ind w:left="425" w:hanging="425"/>
        <w:contextualSpacing/>
        <w:jc w:val="both"/>
        <w:rPr>
          <w:rFonts w:cs="Arial"/>
          <w:szCs w:val="20"/>
        </w:rPr>
      </w:pPr>
      <w:r w:rsidRPr="009D2DC0">
        <w:rPr>
          <w:rFonts w:cs="Arial"/>
          <w:szCs w:val="20"/>
        </w:rPr>
        <w:t xml:space="preserve">Odstoupení od </w:t>
      </w:r>
      <w:r w:rsidR="00FE5578" w:rsidRPr="009D2DC0">
        <w:rPr>
          <w:rFonts w:cs="Arial"/>
          <w:szCs w:val="20"/>
        </w:rPr>
        <w:t>s</w:t>
      </w:r>
      <w:r w:rsidRPr="009D2DC0">
        <w:rPr>
          <w:rFonts w:cs="Arial"/>
          <w:szCs w:val="20"/>
        </w:rPr>
        <w:t>mlouvy musí oprávněná smluvní strana spolu s důvodem odstoupení písemně oznámit povinné smluvní straně bez zbytečného odkladu poté, co se o důvodu dozvěděla</w:t>
      </w:r>
      <w:r w:rsidR="00DB0711" w:rsidRPr="009D2DC0">
        <w:rPr>
          <w:rFonts w:cs="Arial"/>
          <w:szCs w:val="20"/>
        </w:rPr>
        <w:t>, nejpozději do 20 pracovních dnů</w:t>
      </w:r>
      <w:r w:rsidRPr="009D2DC0">
        <w:rPr>
          <w:rFonts w:cs="Arial"/>
          <w:szCs w:val="20"/>
        </w:rPr>
        <w:t xml:space="preserve">. </w:t>
      </w:r>
    </w:p>
    <w:p w14:paraId="5FFB9A0B" w14:textId="77777777" w:rsidR="00683D69" w:rsidRPr="009D2DC0" w:rsidRDefault="00683D69" w:rsidP="00A660EE">
      <w:pPr>
        <w:spacing w:line="280" w:lineRule="atLeast"/>
        <w:jc w:val="both"/>
        <w:rPr>
          <w:rFonts w:cs="Arial"/>
          <w:sz w:val="16"/>
          <w:szCs w:val="20"/>
        </w:rPr>
      </w:pPr>
    </w:p>
    <w:p w14:paraId="0464FF00" w14:textId="77777777" w:rsidR="00015D08" w:rsidRPr="009D2DC0" w:rsidRDefault="00015D08" w:rsidP="00015D08">
      <w:pPr>
        <w:pStyle w:val="Odstavecseseznamem"/>
        <w:numPr>
          <w:ilvl w:val="0"/>
          <w:numId w:val="8"/>
        </w:numPr>
        <w:spacing w:line="280" w:lineRule="atLeast"/>
        <w:contextualSpacing/>
        <w:jc w:val="both"/>
        <w:rPr>
          <w:rFonts w:cs="Arial"/>
          <w:szCs w:val="20"/>
        </w:rPr>
      </w:pPr>
      <w:r w:rsidRPr="009D2DC0">
        <w:rPr>
          <w:rFonts w:cs="Arial"/>
          <w:szCs w:val="20"/>
        </w:rPr>
        <w:t xml:space="preserve">Kupující může dále předčasně vypovědět tuto smlouvu, a to za předpokladu, že kupující odešle prodávajícímu nejméně 6 měsíců před uplynutím 3 let trvání této smlouvy písemnou výpověď </w:t>
      </w:r>
      <w:r w:rsidRPr="009D2DC0">
        <w:rPr>
          <w:rFonts w:cs="Arial"/>
        </w:rPr>
        <w:t>i bez uvedení důvodu</w:t>
      </w:r>
      <w:r w:rsidRPr="009D2DC0">
        <w:rPr>
          <w:rFonts w:cs="Arial"/>
          <w:szCs w:val="20"/>
        </w:rPr>
        <w:t xml:space="preserve">. Doba trvání této smlouvy v takovém případě skončí uplynutím 3 let jejího trvání. </w:t>
      </w:r>
    </w:p>
    <w:p w14:paraId="31975B33" w14:textId="77777777" w:rsidR="00015D08" w:rsidRPr="009D2DC0" w:rsidRDefault="00015D08" w:rsidP="00015D08">
      <w:pPr>
        <w:spacing w:line="280" w:lineRule="atLeast"/>
        <w:ind w:left="340"/>
        <w:jc w:val="both"/>
        <w:rPr>
          <w:rFonts w:cs="Arial"/>
          <w:szCs w:val="20"/>
        </w:rPr>
      </w:pPr>
    </w:p>
    <w:p w14:paraId="16926FD9" w14:textId="77777777" w:rsidR="00015D08" w:rsidRPr="009D2DC0" w:rsidRDefault="00015D08" w:rsidP="00015D08">
      <w:pPr>
        <w:pStyle w:val="Odstavecseseznamem"/>
        <w:numPr>
          <w:ilvl w:val="0"/>
          <w:numId w:val="8"/>
        </w:numPr>
        <w:spacing w:line="280" w:lineRule="atLeast"/>
        <w:contextualSpacing/>
        <w:jc w:val="both"/>
        <w:rPr>
          <w:rFonts w:cs="Arial"/>
          <w:szCs w:val="20"/>
        </w:rPr>
      </w:pPr>
      <w:r w:rsidRPr="009D2DC0">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 a počne běžet dnem doručení výpovědi prodávajícímu.</w:t>
      </w:r>
    </w:p>
    <w:p w14:paraId="5FFB9A11" w14:textId="77777777" w:rsidR="002F2BBB" w:rsidRPr="009D2DC0" w:rsidRDefault="002F2BBB" w:rsidP="00C53B57">
      <w:pPr>
        <w:spacing w:line="280" w:lineRule="atLeast"/>
        <w:jc w:val="both"/>
        <w:rPr>
          <w:rFonts w:cs="Arial"/>
          <w:szCs w:val="20"/>
        </w:rPr>
      </w:pPr>
    </w:p>
    <w:p w14:paraId="27F3FDB9" w14:textId="28DE0E50" w:rsidR="00F36C17" w:rsidRPr="009D2DC0" w:rsidRDefault="004829F0" w:rsidP="00F36C17">
      <w:pPr>
        <w:pStyle w:val="Odstavecseseznamem"/>
        <w:numPr>
          <w:ilvl w:val="0"/>
          <w:numId w:val="8"/>
        </w:numPr>
        <w:spacing w:line="280" w:lineRule="atLeast"/>
        <w:ind w:left="426" w:hanging="426"/>
        <w:contextualSpacing/>
        <w:jc w:val="both"/>
        <w:rPr>
          <w:rFonts w:cs="Arial"/>
          <w:szCs w:val="20"/>
        </w:rPr>
      </w:pPr>
      <w:r w:rsidRPr="009D2DC0">
        <w:rPr>
          <w:rFonts w:cs="Arial"/>
          <w:szCs w:val="20"/>
        </w:rPr>
        <w:t>I po ukončení doby trvání této smlouvy jakýmkoli způsobem a z jakéhokoli důvodu i nadále trvají práva a povinnosti smluvních stran z této smlouvy, které z</w:t>
      </w:r>
      <w:r w:rsidR="00776A40" w:rsidRPr="009D2DC0">
        <w:rPr>
          <w:rFonts w:cs="Arial"/>
          <w:szCs w:val="20"/>
        </w:rPr>
        <w:t> </w:t>
      </w:r>
      <w:r w:rsidRPr="009D2DC0">
        <w:rPr>
          <w:rFonts w:cs="Arial"/>
          <w:szCs w:val="20"/>
        </w:rPr>
        <w:t>pova</w:t>
      </w:r>
      <w:r w:rsidR="00776A40" w:rsidRPr="009D2DC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16D70313" w14:textId="77777777" w:rsidR="0080343C" w:rsidRPr="009D2DC0" w:rsidRDefault="0080343C" w:rsidP="0080343C">
      <w:pPr>
        <w:pStyle w:val="Odstavecseseznamem"/>
        <w:rPr>
          <w:rFonts w:cs="Arial"/>
          <w:szCs w:val="20"/>
        </w:rPr>
      </w:pPr>
    </w:p>
    <w:p w14:paraId="0783E93B" w14:textId="08738101" w:rsidR="009A6560" w:rsidRPr="009D2DC0" w:rsidRDefault="00F36C17" w:rsidP="009A6560">
      <w:pPr>
        <w:pStyle w:val="Odstavecseseznamem"/>
        <w:numPr>
          <w:ilvl w:val="0"/>
          <w:numId w:val="8"/>
        </w:numPr>
        <w:spacing w:line="280" w:lineRule="atLeast"/>
        <w:ind w:left="426" w:hanging="426"/>
        <w:contextualSpacing/>
        <w:jc w:val="both"/>
        <w:rPr>
          <w:rFonts w:cs="Arial"/>
          <w:szCs w:val="20"/>
        </w:rPr>
      </w:pPr>
      <w:r w:rsidRPr="009D2DC0">
        <w:rPr>
          <w:rFonts w:cs="Arial"/>
          <w:szCs w:val="20"/>
        </w:rPr>
        <w:t xml:space="preserve">V případě, že kupující odstoupí od smlouvy pro některé z porušení smlouvy prodávajícím specifikované v čl. </w:t>
      </w:r>
      <w:r w:rsidR="004F5B31" w:rsidRPr="009D2DC0">
        <w:rPr>
          <w:rFonts w:cs="Arial"/>
          <w:szCs w:val="20"/>
        </w:rPr>
        <w:t>X</w:t>
      </w:r>
      <w:r w:rsidRPr="009D2DC0">
        <w:rPr>
          <w:rFonts w:cs="Arial"/>
          <w:szCs w:val="20"/>
        </w:rPr>
        <w:t xml:space="preserve">. </w:t>
      </w:r>
      <w:r w:rsidR="00FE5578" w:rsidRPr="009D2DC0">
        <w:rPr>
          <w:rFonts w:cs="Arial"/>
          <w:szCs w:val="20"/>
        </w:rPr>
        <w:t xml:space="preserve">odst. 3., 4. nebo 6. </w:t>
      </w:r>
      <w:r w:rsidRPr="009D2DC0">
        <w:rPr>
          <w:rFonts w:cs="Arial"/>
          <w:szCs w:val="20"/>
        </w:rPr>
        <w:t>smlouvy, vyhrazuje si kupující v souladu s </w:t>
      </w:r>
      <w:proofErr w:type="spellStart"/>
      <w:r w:rsidRPr="009D2DC0">
        <w:rPr>
          <w:rFonts w:cs="Arial"/>
          <w:szCs w:val="20"/>
        </w:rPr>
        <w:t>ust</w:t>
      </w:r>
      <w:proofErr w:type="spellEnd"/>
      <w:r w:rsidRPr="009D2DC0">
        <w:rPr>
          <w:rFonts w:cs="Arial"/>
          <w:szCs w:val="20"/>
        </w:rPr>
        <w:t>. § 100 odst. 2 ZZVZ ve spojení s </w:t>
      </w:r>
      <w:proofErr w:type="spellStart"/>
      <w:r w:rsidRPr="009D2DC0">
        <w:rPr>
          <w:rFonts w:cs="Arial"/>
          <w:szCs w:val="20"/>
        </w:rPr>
        <w:t>ust</w:t>
      </w:r>
      <w:proofErr w:type="spellEnd"/>
      <w:r w:rsidRPr="009D2DC0">
        <w:rPr>
          <w:rFonts w:cs="Arial"/>
          <w:szCs w:val="20"/>
        </w:rPr>
        <w:t xml:space="preserve">. § 222 odst. 10 písm. a) ZZVZ použití oprávnění uvedeného v čl. 14 zadávací dokumentace, a to obrátit se s žádostí o uzavření smlouvy na dodavatele, který se umístil v hodnocení nabídek jako </w:t>
      </w:r>
      <w:r w:rsidR="00FE5578" w:rsidRPr="009D2DC0">
        <w:rPr>
          <w:rFonts w:cs="Arial"/>
          <w:szCs w:val="20"/>
        </w:rPr>
        <w:t xml:space="preserve">další </w:t>
      </w:r>
      <w:r w:rsidRPr="009D2DC0">
        <w:rPr>
          <w:rFonts w:cs="Arial"/>
          <w:szCs w:val="20"/>
        </w:rPr>
        <w:t>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Tento postup může zadavatel v případě neuzavření smlouvy opakovat, a to až do oslovení dodavatele, který se v hodnocení nabídek v rámci tohoto zadávacího řízení umístil jako poslední v pořadí. Nová smlouva s takto osloveným dodavatelem pak bude uzavřena za podmínek, které tento dodavatel nabídnul v původním zadávacím řízení. </w:t>
      </w:r>
      <w:bookmarkStart w:id="10" w:name="_Hlk24111239"/>
      <w:r w:rsidR="009A6560" w:rsidRPr="009D2DC0">
        <w:rPr>
          <w:rFonts w:cs="Arial"/>
          <w:szCs w:val="20"/>
        </w:rPr>
        <w:t xml:space="preserve">V případě, že nebude možné se obrátit s žádosti o uzavření smlouvy na  žádného  dalšího dodavatele, bude kupující oprávněn se obrátit s výzvou k plnění na prodávajícího, který předložil protokoly o provedených zkouškách izolátorového závěsu dle čl. IX odst. 9 smlouvy. Kupující tak bude odesílat výzvy k plnění prodávajícímu, který předložil protokoly o provedených zkouškách izolátorového závěsu dle čl. IX odst. 9 smlouvy odpovídající 100 % poptaného objemu daného typu izolátoru dle přílohy </w:t>
      </w:r>
      <w:r w:rsidR="00FF334A" w:rsidRPr="009D2DC0">
        <w:rPr>
          <w:rFonts w:cs="Arial"/>
          <w:szCs w:val="20"/>
        </w:rPr>
        <w:t xml:space="preserve">č. </w:t>
      </w:r>
      <w:r w:rsidR="009A6560" w:rsidRPr="009D2DC0">
        <w:rPr>
          <w:rFonts w:cs="Arial"/>
          <w:szCs w:val="20"/>
        </w:rPr>
        <w:t xml:space="preserve">1 této smlouvy. </w:t>
      </w:r>
      <w:r w:rsidRPr="009D2DC0">
        <w:rPr>
          <w:rFonts w:cs="Arial"/>
          <w:szCs w:val="20"/>
        </w:rPr>
        <w:t xml:space="preserve"> </w:t>
      </w:r>
      <w:r w:rsidR="003A571A" w:rsidRPr="009D2DC0">
        <w:rPr>
          <w:rFonts w:cs="Arial"/>
          <w:szCs w:val="20"/>
        </w:rPr>
        <w:t>Taková změna bude provedena písemným dodatkem k této smlouvě</w:t>
      </w:r>
      <w:r w:rsidR="00F348D5" w:rsidRPr="009D2DC0">
        <w:rPr>
          <w:rFonts w:cs="Arial"/>
          <w:szCs w:val="20"/>
        </w:rPr>
        <w:t>.</w:t>
      </w:r>
    </w:p>
    <w:bookmarkEnd w:id="10"/>
    <w:p w14:paraId="46D63B24" w14:textId="77777777" w:rsidR="009A6560" w:rsidRPr="009D2DC0" w:rsidRDefault="009A6560" w:rsidP="00060B31">
      <w:pPr>
        <w:spacing w:line="280" w:lineRule="atLeast"/>
        <w:jc w:val="center"/>
        <w:rPr>
          <w:rFonts w:cs="Arial"/>
          <w:b/>
          <w:szCs w:val="20"/>
        </w:rPr>
      </w:pPr>
    </w:p>
    <w:p w14:paraId="7514D824" w14:textId="77777777" w:rsidR="009D2DC0" w:rsidRDefault="009D2DC0" w:rsidP="00060B31">
      <w:pPr>
        <w:spacing w:line="280" w:lineRule="atLeast"/>
        <w:jc w:val="center"/>
        <w:rPr>
          <w:rFonts w:cs="Arial"/>
          <w:b/>
          <w:szCs w:val="20"/>
        </w:rPr>
      </w:pPr>
    </w:p>
    <w:p w14:paraId="2201E2B4" w14:textId="77777777" w:rsidR="009D2DC0" w:rsidRDefault="009D2DC0" w:rsidP="00060B31">
      <w:pPr>
        <w:spacing w:line="280" w:lineRule="atLeast"/>
        <w:jc w:val="center"/>
        <w:rPr>
          <w:rFonts w:cs="Arial"/>
          <w:b/>
          <w:szCs w:val="20"/>
        </w:rPr>
      </w:pPr>
    </w:p>
    <w:p w14:paraId="16116F2C" w14:textId="77777777" w:rsidR="009D2DC0" w:rsidRDefault="009D2DC0" w:rsidP="00060B31">
      <w:pPr>
        <w:spacing w:line="280" w:lineRule="atLeast"/>
        <w:jc w:val="center"/>
        <w:rPr>
          <w:rFonts w:cs="Arial"/>
          <w:b/>
          <w:szCs w:val="20"/>
        </w:rPr>
      </w:pPr>
    </w:p>
    <w:p w14:paraId="5FFB9A14" w14:textId="3D62E5AA" w:rsidR="00327D7B" w:rsidRPr="009D2DC0" w:rsidRDefault="003E3586" w:rsidP="00060B31">
      <w:pPr>
        <w:spacing w:line="280" w:lineRule="atLeast"/>
        <w:jc w:val="center"/>
        <w:rPr>
          <w:rFonts w:cs="Arial"/>
          <w:b/>
          <w:szCs w:val="20"/>
        </w:rPr>
      </w:pPr>
      <w:r w:rsidRPr="009D2DC0">
        <w:rPr>
          <w:rFonts w:cs="Arial"/>
          <w:b/>
          <w:szCs w:val="20"/>
        </w:rPr>
        <w:lastRenderedPageBreak/>
        <w:t>X</w:t>
      </w:r>
      <w:r w:rsidR="00D64FE6" w:rsidRPr="009D2DC0">
        <w:rPr>
          <w:rFonts w:cs="Arial"/>
          <w:b/>
          <w:szCs w:val="20"/>
        </w:rPr>
        <w:t>I</w:t>
      </w:r>
      <w:r w:rsidR="00327D7B" w:rsidRPr="009D2DC0">
        <w:rPr>
          <w:rFonts w:cs="Arial"/>
          <w:b/>
          <w:szCs w:val="20"/>
        </w:rPr>
        <w:t>.</w:t>
      </w:r>
    </w:p>
    <w:p w14:paraId="5FFB9A15" w14:textId="77777777" w:rsidR="00D80B3A" w:rsidRPr="009D2DC0" w:rsidRDefault="00D80B3A" w:rsidP="00060B31">
      <w:pPr>
        <w:spacing w:line="280" w:lineRule="atLeast"/>
        <w:jc w:val="center"/>
        <w:rPr>
          <w:rFonts w:cs="Arial"/>
          <w:b/>
          <w:szCs w:val="20"/>
        </w:rPr>
      </w:pPr>
      <w:r w:rsidRPr="009D2DC0">
        <w:rPr>
          <w:rFonts w:cs="Arial"/>
          <w:b/>
          <w:szCs w:val="20"/>
        </w:rPr>
        <w:t>Náhrada újmy, vyšší moc</w:t>
      </w:r>
    </w:p>
    <w:p w14:paraId="5FFB9A16" w14:textId="77777777" w:rsidR="00D80B3A" w:rsidRPr="009D2DC0" w:rsidRDefault="00D80B3A" w:rsidP="00060B31">
      <w:pPr>
        <w:spacing w:line="280" w:lineRule="atLeast"/>
        <w:jc w:val="center"/>
        <w:rPr>
          <w:rFonts w:cs="Arial"/>
          <w:b/>
          <w:szCs w:val="20"/>
        </w:rPr>
      </w:pPr>
    </w:p>
    <w:p w14:paraId="48584D9E" w14:textId="14AFAADE" w:rsidR="002247D7" w:rsidRPr="009D2DC0" w:rsidRDefault="000975D4" w:rsidP="002247D7">
      <w:pPr>
        <w:numPr>
          <w:ilvl w:val="0"/>
          <w:numId w:val="24"/>
        </w:numPr>
        <w:spacing w:after="120" w:line="280" w:lineRule="atLeast"/>
        <w:jc w:val="both"/>
        <w:rPr>
          <w:rFonts w:cs="Arial"/>
          <w:b/>
          <w:szCs w:val="20"/>
        </w:rPr>
      </w:pPr>
      <w:r w:rsidRPr="009D2DC0">
        <w:rPr>
          <w:rFonts w:cs="Arial"/>
          <w:szCs w:val="20"/>
        </w:rPr>
        <w:t xml:space="preserve">Náhrada újmy se řídí § 2894 a násl. </w:t>
      </w:r>
      <w:r w:rsidRPr="009D2DC0">
        <w:rPr>
          <w:rFonts w:cs="Arial"/>
        </w:rPr>
        <w:t>občanského zákoníku</w:t>
      </w:r>
      <w:r w:rsidRPr="009D2DC0">
        <w:rPr>
          <w:rFonts w:cs="Arial"/>
          <w:szCs w:val="20"/>
        </w:rPr>
        <w:t xml:space="preserve">. Smluvní strany tímto výslovně sjednávají povinnost náhrady nemajetkové újmy (např. poškození dobrého jména). </w:t>
      </w:r>
      <w:r w:rsidR="002247D7" w:rsidRPr="009D2DC0">
        <w:rPr>
          <w:rFonts w:cs="Arial"/>
        </w:rPr>
        <w:t>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přílohy 1a.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5FFB9A17" w14:textId="396D2F25" w:rsidR="00D80B3A" w:rsidRPr="009D2DC0" w:rsidRDefault="00D80B3A" w:rsidP="004857A7">
      <w:pPr>
        <w:spacing w:line="280" w:lineRule="atLeast"/>
        <w:ind w:left="340"/>
        <w:jc w:val="both"/>
        <w:rPr>
          <w:rFonts w:cs="Arial"/>
          <w:b/>
          <w:szCs w:val="20"/>
        </w:rPr>
      </w:pPr>
    </w:p>
    <w:p w14:paraId="5FFB9A18" w14:textId="77777777" w:rsidR="00865BFE" w:rsidRPr="009D2DC0" w:rsidRDefault="00865BFE" w:rsidP="00865BFE">
      <w:pPr>
        <w:spacing w:line="280" w:lineRule="atLeast"/>
        <w:ind w:left="340"/>
        <w:jc w:val="both"/>
        <w:rPr>
          <w:rFonts w:cs="Arial"/>
          <w:b/>
          <w:szCs w:val="20"/>
        </w:rPr>
      </w:pPr>
    </w:p>
    <w:p w14:paraId="5FFB9A19" w14:textId="77777777" w:rsidR="005072A9" w:rsidRPr="009D2DC0" w:rsidRDefault="005072A9" w:rsidP="008A3C64">
      <w:pPr>
        <w:numPr>
          <w:ilvl w:val="0"/>
          <w:numId w:val="3"/>
        </w:numPr>
        <w:spacing w:line="280" w:lineRule="atLeast"/>
        <w:jc w:val="both"/>
        <w:rPr>
          <w:rFonts w:cs="Arial"/>
          <w:b/>
          <w:szCs w:val="20"/>
        </w:rPr>
      </w:pPr>
      <w:r w:rsidRPr="009D2DC0">
        <w:rPr>
          <w:rFonts w:cs="Arial"/>
          <w:szCs w:val="20"/>
        </w:rPr>
        <w:t>Smluvní</w:t>
      </w:r>
      <w:r w:rsidR="00865BFE" w:rsidRPr="009D2DC0">
        <w:rPr>
          <w:rFonts w:cs="Arial"/>
          <w:szCs w:val="20"/>
        </w:rPr>
        <w:t xml:space="preserve"> strany se zavazují přijmout všechna jim dostupná opatření k tomu, aby se předešlo vzniku újmy a aby případně vzniklá újma byla co nejmenšího rozsahu.</w:t>
      </w:r>
    </w:p>
    <w:p w14:paraId="5FFB9A1A" w14:textId="77777777" w:rsidR="002A11FB" w:rsidRPr="009D2DC0" w:rsidRDefault="002A11FB" w:rsidP="002A11FB">
      <w:pPr>
        <w:pStyle w:val="Odstavecseseznamem"/>
        <w:rPr>
          <w:rFonts w:cs="Arial"/>
          <w:b/>
          <w:szCs w:val="20"/>
        </w:rPr>
      </w:pPr>
    </w:p>
    <w:p w14:paraId="5FFB9A1B" w14:textId="0D19C6A7" w:rsidR="002A11FB" w:rsidRPr="009D2DC0" w:rsidRDefault="002A11FB" w:rsidP="008A3C64">
      <w:pPr>
        <w:numPr>
          <w:ilvl w:val="0"/>
          <w:numId w:val="3"/>
        </w:numPr>
        <w:spacing w:line="280" w:lineRule="atLeast"/>
        <w:jc w:val="both"/>
        <w:rPr>
          <w:rFonts w:cs="Arial"/>
          <w:b/>
          <w:szCs w:val="20"/>
        </w:rPr>
      </w:pPr>
      <w:r w:rsidRPr="009D2DC0">
        <w:rPr>
          <w:rFonts w:cs="Arial"/>
          <w:szCs w:val="20"/>
        </w:rPr>
        <w:t xml:space="preserve">Smluvní strana, která porušuje svou povinnost nebo která </w:t>
      </w:r>
      <w:r w:rsidR="001409D7" w:rsidRPr="009D2DC0">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9D2DC0">
        <w:rPr>
          <w:rFonts w:cs="Arial"/>
          <w:szCs w:val="20"/>
        </w:rPr>
        <w:t xml:space="preserve">je </w:t>
      </w:r>
      <w:r w:rsidR="001409D7" w:rsidRPr="009D2DC0">
        <w:rPr>
          <w:rFonts w:cs="Arial"/>
          <w:szCs w:val="20"/>
        </w:rPr>
        <w:t xml:space="preserve">povinna oznámit písemně druhé smluvní straně povahu překážky, která jí brání nebo bude bránit v plnění jejích povinností dle této smlouvy, </w:t>
      </w:r>
      <w:r w:rsidR="00EA72B7" w:rsidRPr="009D2DC0">
        <w:rPr>
          <w:rFonts w:cs="Arial"/>
          <w:szCs w:val="20"/>
        </w:rPr>
        <w:t xml:space="preserve">informace o </w:t>
      </w:r>
      <w:r w:rsidR="001409D7" w:rsidRPr="009D2DC0">
        <w:rPr>
          <w:rFonts w:cs="Arial"/>
          <w:szCs w:val="20"/>
        </w:rPr>
        <w:t>předpokládané délce trvání překážky a o jejích důsledcích pro plnění povinností smluvních stran dle této smlouvy.</w:t>
      </w:r>
      <w:r w:rsidR="004555BE" w:rsidRPr="009D2DC0">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9D2DC0">
        <w:rPr>
          <w:rFonts w:cs="Arial"/>
          <w:szCs w:val="20"/>
        </w:rPr>
        <w:t xml:space="preserve"> Toto sdělení nemá vliv na odpovědnost příslušné smluvní strany za porušení její povinnosti.</w:t>
      </w:r>
      <w:r w:rsidR="00B23D28" w:rsidRPr="009D2DC0">
        <w:rPr>
          <w:rFonts w:cs="Arial"/>
          <w:szCs w:val="20"/>
        </w:rPr>
        <w:t xml:space="preserve"> Stejným způsobem pak musí být druhá strana obeznámena o ukončení okolností bránících splnění povinností vyplývajících z této smlouvy.</w:t>
      </w:r>
    </w:p>
    <w:p w14:paraId="5FFB9A1C" w14:textId="77777777" w:rsidR="007568D0" w:rsidRPr="009D2DC0" w:rsidRDefault="007568D0" w:rsidP="007568D0">
      <w:pPr>
        <w:pStyle w:val="Odstavecseseznamem"/>
        <w:rPr>
          <w:rFonts w:cs="Arial"/>
          <w:b/>
          <w:szCs w:val="20"/>
        </w:rPr>
      </w:pPr>
    </w:p>
    <w:p w14:paraId="5FFB9A1D" w14:textId="77777777" w:rsidR="007568D0" w:rsidRPr="009D2DC0" w:rsidRDefault="006A009F" w:rsidP="008A3C64">
      <w:pPr>
        <w:numPr>
          <w:ilvl w:val="0"/>
          <w:numId w:val="3"/>
        </w:numPr>
        <w:spacing w:line="280" w:lineRule="atLeast"/>
        <w:jc w:val="both"/>
        <w:rPr>
          <w:rFonts w:cs="Arial"/>
          <w:b/>
          <w:szCs w:val="20"/>
        </w:rPr>
      </w:pPr>
      <w:r w:rsidRPr="009D2DC0">
        <w:rPr>
          <w:rFonts w:cs="Arial"/>
          <w:szCs w:val="20"/>
        </w:rPr>
        <w:t>V případě, že orgány celní správy shledají v </w:t>
      </w:r>
      <w:proofErr w:type="spellStart"/>
      <w:r w:rsidRPr="009D2DC0">
        <w:rPr>
          <w:rFonts w:cs="Arial"/>
          <w:szCs w:val="20"/>
        </w:rPr>
        <w:t>Intrastatu</w:t>
      </w:r>
      <w:proofErr w:type="spellEnd"/>
      <w:r w:rsidRPr="009D2DC0">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5FFB9A1E" w14:textId="77777777" w:rsidR="000B6E01" w:rsidRPr="009D2DC0" w:rsidRDefault="000B6E01" w:rsidP="004E3B99">
      <w:pPr>
        <w:pStyle w:val="Odstavecseseznamem"/>
        <w:rPr>
          <w:rFonts w:cs="Arial"/>
          <w:b/>
          <w:szCs w:val="20"/>
        </w:rPr>
      </w:pPr>
    </w:p>
    <w:p w14:paraId="2AC6A1E4" w14:textId="476405F5" w:rsidR="00C53B57" w:rsidRPr="009D2DC0" w:rsidRDefault="007C6E11" w:rsidP="008A3C64">
      <w:pPr>
        <w:numPr>
          <w:ilvl w:val="0"/>
          <w:numId w:val="3"/>
        </w:numPr>
        <w:spacing w:line="280" w:lineRule="atLeast"/>
        <w:jc w:val="both"/>
        <w:rPr>
          <w:rFonts w:cs="Arial"/>
          <w:b/>
          <w:szCs w:val="20"/>
        </w:rPr>
      </w:pPr>
      <w:r w:rsidRPr="009D2DC0">
        <w:rPr>
          <w:rFonts w:cs="Arial"/>
          <w:szCs w:val="20"/>
        </w:rPr>
        <w:t xml:space="preserve">Neoznámí-li </w:t>
      </w:r>
      <w:r w:rsidR="004E3B99" w:rsidRPr="009D2DC0">
        <w:rPr>
          <w:rFonts w:cs="Arial"/>
          <w:szCs w:val="20"/>
        </w:rPr>
        <w:t>smluvní strana druhé smluvní straně</w:t>
      </w:r>
      <w:r w:rsidRPr="009D2DC0">
        <w:rPr>
          <w:rFonts w:cs="Arial"/>
          <w:szCs w:val="20"/>
        </w:rPr>
        <w:t xml:space="preserve"> včas skutečnosti, které </w:t>
      </w:r>
      <w:r w:rsidR="004E3B99" w:rsidRPr="009D2DC0">
        <w:rPr>
          <w:rFonts w:cs="Arial"/>
          <w:szCs w:val="20"/>
        </w:rPr>
        <w:t>jí</w:t>
      </w:r>
      <w:r w:rsidRPr="009D2DC0">
        <w:rPr>
          <w:rFonts w:cs="Arial"/>
          <w:szCs w:val="20"/>
        </w:rPr>
        <w:t xml:space="preserve"> dle této smlouvy </w:t>
      </w:r>
      <w:r w:rsidR="004E3B99" w:rsidRPr="009D2DC0">
        <w:rPr>
          <w:rFonts w:cs="Arial"/>
          <w:szCs w:val="20"/>
        </w:rPr>
        <w:t>má</w:t>
      </w:r>
      <w:r w:rsidRPr="009D2DC0">
        <w:rPr>
          <w:rFonts w:cs="Arial"/>
          <w:szCs w:val="20"/>
        </w:rPr>
        <w:t xml:space="preserve"> sdělovat, nahradí </w:t>
      </w:r>
      <w:r w:rsidR="004E3B99" w:rsidRPr="009D2DC0">
        <w:rPr>
          <w:rFonts w:cs="Arial"/>
          <w:szCs w:val="20"/>
        </w:rPr>
        <w:t>jí</w:t>
      </w:r>
      <w:r w:rsidRPr="009D2DC0">
        <w:rPr>
          <w:rFonts w:cs="Arial"/>
          <w:szCs w:val="20"/>
        </w:rPr>
        <w:t xml:space="preserve"> veškerou újmu, která </w:t>
      </w:r>
      <w:r w:rsidR="004E3B99" w:rsidRPr="009D2DC0">
        <w:rPr>
          <w:rFonts w:cs="Arial"/>
          <w:szCs w:val="20"/>
        </w:rPr>
        <w:t>druhé smluvní straně</w:t>
      </w:r>
      <w:r w:rsidRPr="009D2DC0">
        <w:rPr>
          <w:rFonts w:cs="Arial"/>
          <w:szCs w:val="20"/>
        </w:rPr>
        <w:t xml:space="preserve"> takovým opomenutím vznikne.</w:t>
      </w:r>
    </w:p>
    <w:p w14:paraId="46B564A8" w14:textId="77777777" w:rsidR="00C53B57" w:rsidRPr="009D2DC0" w:rsidRDefault="00C53B57" w:rsidP="00C53B57">
      <w:pPr>
        <w:spacing w:line="280" w:lineRule="atLeast"/>
        <w:ind w:left="340"/>
        <w:jc w:val="both"/>
        <w:rPr>
          <w:rFonts w:cs="Arial"/>
          <w:b/>
          <w:szCs w:val="20"/>
        </w:rPr>
      </w:pPr>
    </w:p>
    <w:p w14:paraId="634556FA" w14:textId="67F1EA46" w:rsidR="00C53B57" w:rsidRPr="009D2DC0" w:rsidRDefault="00C53B57" w:rsidP="008A3C64">
      <w:pPr>
        <w:numPr>
          <w:ilvl w:val="0"/>
          <w:numId w:val="3"/>
        </w:numPr>
        <w:spacing w:line="280" w:lineRule="atLeast"/>
        <w:jc w:val="both"/>
        <w:rPr>
          <w:rFonts w:cs="Arial"/>
          <w:b/>
          <w:szCs w:val="20"/>
        </w:rPr>
      </w:pPr>
      <w:r w:rsidRPr="009D2DC0">
        <w:rPr>
          <w:rFonts w:cs="Arial"/>
          <w:szCs w:val="20"/>
        </w:rPr>
        <w:t>Kupující neodpovídá za škodu, která byla způsobena vadnou dodávkou prodávajícího (z důvodu např. vadného balení), za takovou škodu odpovídá prodávající.</w:t>
      </w:r>
    </w:p>
    <w:p w14:paraId="5FFB9A20" w14:textId="77777777" w:rsidR="00381AD5" w:rsidRPr="009D2DC0" w:rsidRDefault="00381AD5" w:rsidP="00381AD5">
      <w:pPr>
        <w:pStyle w:val="Odstavecseseznamem"/>
        <w:rPr>
          <w:rFonts w:cs="Arial"/>
          <w:b/>
          <w:szCs w:val="20"/>
        </w:rPr>
      </w:pPr>
    </w:p>
    <w:p w14:paraId="738233CA" w14:textId="77777777" w:rsidR="00F36C17" w:rsidRPr="009D2DC0" w:rsidRDefault="00F36C17" w:rsidP="00F36C17">
      <w:pPr>
        <w:spacing w:line="280" w:lineRule="atLeast"/>
        <w:jc w:val="center"/>
        <w:rPr>
          <w:rFonts w:cs="Arial"/>
          <w:b/>
          <w:bCs/>
        </w:rPr>
      </w:pPr>
    </w:p>
    <w:p w14:paraId="43CCFB0B" w14:textId="12ADEA97" w:rsidR="00F36C17" w:rsidRPr="009D2DC0" w:rsidRDefault="00F36C17" w:rsidP="00F36C17">
      <w:pPr>
        <w:spacing w:line="280" w:lineRule="atLeast"/>
        <w:jc w:val="center"/>
        <w:rPr>
          <w:rFonts w:cs="Arial"/>
          <w:b/>
          <w:bCs/>
          <w:szCs w:val="20"/>
        </w:rPr>
      </w:pPr>
      <w:r w:rsidRPr="009D2DC0">
        <w:rPr>
          <w:rFonts w:cs="Arial"/>
          <w:b/>
          <w:bCs/>
        </w:rPr>
        <w:t>X</w:t>
      </w:r>
      <w:r w:rsidR="00D64FE6" w:rsidRPr="009D2DC0">
        <w:rPr>
          <w:rFonts w:cs="Arial"/>
          <w:b/>
          <w:bCs/>
        </w:rPr>
        <w:t>I</w:t>
      </w:r>
      <w:r w:rsidRPr="009D2DC0">
        <w:rPr>
          <w:rFonts w:cs="Arial"/>
          <w:b/>
          <w:bCs/>
        </w:rPr>
        <w:t>I.</w:t>
      </w:r>
    </w:p>
    <w:p w14:paraId="29C79FC7" w14:textId="77777777" w:rsidR="00F36C17" w:rsidRPr="009D2DC0" w:rsidRDefault="00F36C17" w:rsidP="00F36C17">
      <w:pPr>
        <w:spacing w:after="200" w:line="280" w:lineRule="atLeast"/>
        <w:jc w:val="center"/>
        <w:rPr>
          <w:rFonts w:cs="Arial"/>
          <w:b/>
          <w:bCs/>
          <w:sz w:val="22"/>
          <w:szCs w:val="22"/>
          <w:lang w:eastAsia="en-US"/>
        </w:rPr>
      </w:pPr>
      <w:r w:rsidRPr="009D2DC0">
        <w:rPr>
          <w:rFonts w:cs="Arial"/>
          <w:b/>
          <w:bCs/>
        </w:rPr>
        <w:t>Ochrana osobních údajů</w:t>
      </w:r>
    </w:p>
    <w:p w14:paraId="6A495368" w14:textId="77777777" w:rsidR="00F36C17" w:rsidRPr="009D2DC0" w:rsidRDefault="00F36C17" w:rsidP="00F36C17">
      <w:pPr>
        <w:pStyle w:val="Nzev"/>
        <w:numPr>
          <w:ilvl w:val="0"/>
          <w:numId w:val="17"/>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11" w:name="_Hlk515442326"/>
      <w:r w:rsidRPr="009D2DC0">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1A11ACE0" w14:textId="77777777" w:rsidR="00F36C17" w:rsidRPr="009D2DC0" w:rsidRDefault="00F36C17" w:rsidP="00F36C17">
      <w:pPr>
        <w:pStyle w:val="Nzev"/>
        <w:numPr>
          <w:ilvl w:val="0"/>
          <w:numId w:val="17"/>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9D2DC0">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lastRenderedPageBreak/>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3321DD06" w14:textId="77777777" w:rsidR="00F36C17" w:rsidRPr="009D2DC0" w:rsidRDefault="00F36C17" w:rsidP="00F36C17">
      <w:pPr>
        <w:pStyle w:val="Nzev"/>
        <w:numPr>
          <w:ilvl w:val="0"/>
          <w:numId w:val="17"/>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9D2DC0">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35290C3E" w14:textId="77777777" w:rsidR="00F36C17" w:rsidRPr="009D2DC0" w:rsidRDefault="00F36C17" w:rsidP="00F36C17">
      <w:pPr>
        <w:pStyle w:val="Odstavecseseznamem"/>
        <w:numPr>
          <w:ilvl w:val="0"/>
          <w:numId w:val="17"/>
        </w:numPr>
        <w:spacing w:line="280" w:lineRule="atLeast"/>
        <w:contextualSpacing/>
        <w:jc w:val="both"/>
        <w:rPr>
          <w:rFonts w:cs="Arial"/>
          <w:color w:val="1E1E1E"/>
          <w:szCs w:val="20"/>
        </w:rPr>
      </w:pPr>
      <w:r w:rsidRPr="009D2DC0">
        <w:rPr>
          <w:rFonts w:cs="Arial"/>
          <w:color w:val="1E1E1E"/>
        </w:rPr>
        <w:t xml:space="preserve">Další informace o zpracování osobních údajů jsou trvale dostupné na </w:t>
      </w:r>
      <w:hyperlink r:id="rId13" w:history="1">
        <w:r w:rsidRPr="009D2DC0">
          <w:rPr>
            <w:rStyle w:val="Hypertextovodkaz"/>
            <w:rFonts w:cs="Arial"/>
          </w:rPr>
          <w:t>www.eon.cz</w:t>
        </w:r>
      </w:hyperlink>
      <w:r w:rsidRPr="009D2DC0">
        <w:rPr>
          <w:rFonts w:cs="Arial"/>
          <w:color w:val="1E1E1E"/>
        </w:rPr>
        <w:t xml:space="preserve"> v sekci Ochrana osobních údajů.</w:t>
      </w:r>
      <w:bookmarkEnd w:id="11"/>
    </w:p>
    <w:p w14:paraId="5FFB9A21" w14:textId="4FA484C2" w:rsidR="00D80B3A" w:rsidRPr="009D2DC0" w:rsidRDefault="00D80B3A" w:rsidP="00060B31">
      <w:pPr>
        <w:spacing w:line="280" w:lineRule="atLeast"/>
        <w:jc w:val="center"/>
        <w:rPr>
          <w:rFonts w:cs="Arial"/>
          <w:b/>
          <w:szCs w:val="20"/>
        </w:rPr>
      </w:pPr>
    </w:p>
    <w:p w14:paraId="7585F6A4" w14:textId="77777777" w:rsidR="00C42C9B" w:rsidRPr="009D2DC0" w:rsidRDefault="00C42C9B" w:rsidP="00060B31">
      <w:pPr>
        <w:spacing w:line="280" w:lineRule="atLeast"/>
        <w:jc w:val="center"/>
        <w:rPr>
          <w:rFonts w:cs="Arial"/>
          <w:b/>
          <w:szCs w:val="20"/>
        </w:rPr>
      </w:pPr>
    </w:p>
    <w:p w14:paraId="5FFB9A22" w14:textId="350D5582" w:rsidR="00D80B3A" w:rsidRPr="009D2DC0" w:rsidRDefault="00D80B3A" w:rsidP="00060B31">
      <w:pPr>
        <w:spacing w:line="280" w:lineRule="atLeast"/>
        <w:jc w:val="center"/>
        <w:rPr>
          <w:rFonts w:cs="Arial"/>
          <w:b/>
          <w:szCs w:val="20"/>
        </w:rPr>
      </w:pPr>
      <w:r w:rsidRPr="009D2DC0">
        <w:rPr>
          <w:rFonts w:cs="Arial"/>
          <w:b/>
          <w:szCs w:val="20"/>
        </w:rPr>
        <w:t>X</w:t>
      </w:r>
      <w:r w:rsidR="00F36C17" w:rsidRPr="009D2DC0">
        <w:rPr>
          <w:rFonts w:cs="Arial"/>
          <w:b/>
          <w:szCs w:val="20"/>
        </w:rPr>
        <w:t>I</w:t>
      </w:r>
      <w:r w:rsidR="00D64FE6" w:rsidRPr="009D2DC0">
        <w:rPr>
          <w:rFonts w:cs="Arial"/>
          <w:b/>
          <w:szCs w:val="20"/>
        </w:rPr>
        <w:t>I</w:t>
      </w:r>
      <w:r w:rsidR="00F36C17" w:rsidRPr="009D2DC0">
        <w:rPr>
          <w:rFonts w:cs="Arial"/>
          <w:b/>
          <w:szCs w:val="20"/>
        </w:rPr>
        <w:t>I</w:t>
      </w:r>
      <w:r w:rsidRPr="009D2DC0">
        <w:rPr>
          <w:rFonts w:cs="Arial"/>
          <w:b/>
          <w:szCs w:val="20"/>
        </w:rPr>
        <w:t>.</w:t>
      </w:r>
    </w:p>
    <w:p w14:paraId="5FFB9A23" w14:textId="77777777" w:rsidR="00327D7B" w:rsidRPr="009D2DC0" w:rsidRDefault="00327D7B" w:rsidP="00060B31">
      <w:pPr>
        <w:spacing w:line="280" w:lineRule="atLeast"/>
        <w:jc w:val="center"/>
        <w:rPr>
          <w:rFonts w:cs="Arial"/>
          <w:b/>
          <w:szCs w:val="20"/>
        </w:rPr>
      </w:pPr>
      <w:r w:rsidRPr="009D2DC0">
        <w:rPr>
          <w:rFonts w:cs="Arial"/>
          <w:b/>
          <w:szCs w:val="20"/>
        </w:rPr>
        <w:t>Závěrečná ustanovení</w:t>
      </w:r>
    </w:p>
    <w:p w14:paraId="5FFB9A24" w14:textId="77777777" w:rsidR="00327D7B" w:rsidRPr="009D2DC0" w:rsidRDefault="00327D7B" w:rsidP="00060B31">
      <w:pPr>
        <w:spacing w:line="280" w:lineRule="atLeast"/>
        <w:jc w:val="both"/>
        <w:rPr>
          <w:rFonts w:cs="Arial"/>
          <w:b/>
          <w:szCs w:val="20"/>
        </w:rPr>
      </w:pPr>
    </w:p>
    <w:p w14:paraId="5FFB9A26" w14:textId="1EEBB9A4" w:rsidR="00FA5EC2" w:rsidRPr="009D2DC0" w:rsidRDefault="00DA24BA" w:rsidP="004857A7">
      <w:pPr>
        <w:numPr>
          <w:ilvl w:val="0"/>
          <w:numId w:val="12"/>
        </w:numPr>
        <w:spacing w:after="120" w:line="280" w:lineRule="atLeast"/>
        <w:jc w:val="both"/>
        <w:rPr>
          <w:rFonts w:cs="Arial"/>
          <w:szCs w:val="20"/>
        </w:rPr>
      </w:pPr>
      <w:r w:rsidRPr="009D2DC0">
        <w:rPr>
          <w:rFonts w:cs="Arial"/>
          <w:szCs w:val="20"/>
        </w:rPr>
        <w:t xml:space="preserve">VNP </w:t>
      </w:r>
      <w:r w:rsidR="00835C38" w:rsidRPr="009D2DC0">
        <w:rPr>
          <w:rFonts w:cs="Arial"/>
          <w:szCs w:val="20"/>
        </w:rPr>
        <w:t xml:space="preserve">společně s dalšími dokumenty, na které tato smlouva ve smyslu § 1751 </w:t>
      </w:r>
      <w:r w:rsidR="00900C5F" w:rsidRPr="009D2DC0">
        <w:rPr>
          <w:rFonts w:cs="Arial"/>
        </w:rPr>
        <w:t>občanského zákoníku</w:t>
      </w:r>
      <w:r w:rsidR="00900C5F" w:rsidRPr="009D2DC0" w:rsidDel="00900C5F">
        <w:rPr>
          <w:rFonts w:cs="Arial"/>
          <w:szCs w:val="20"/>
        </w:rPr>
        <w:t xml:space="preserve"> </w:t>
      </w:r>
      <w:r w:rsidR="00835C38" w:rsidRPr="009D2DC0">
        <w:rPr>
          <w:rFonts w:cs="Arial"/>
          <w:szCs w:val="20"/>
        </w:rPr>
        <w:t>odkazuje, společně tvoří obchodní podmínky kupujícího. Podpisem této smlouvy prodávající potvrzuje, že tyto obchodní podmínky obdržel, seznámil se a souhlasí s nimi a bude se jimi řídit. Porušení těchto obchodních podmínek ze strany prodávajícího je považováno za podstatné porušení smlouvy, které zakládá právo kupujícího od smlouvy odstoupit. Prodávající prohlašuje, že má tyto obchodní podmínky kupujícího ve znění platném k datu uzavření smlouvy k dispozici a že je mu jejich obsah znám. Kupující zveřejňuje dokumenty vč</w:t>
      </w:r>
      <w:r w:rsidR="00500ECE" w:rsidRPr="009D2DC0">
        <w:rPr>
          <w:rFonts w:cs="Arial"/>
          <w:szCs w:val="20"/>
        </w:rPr>
        <w:t>etně těchto obchodních podmínek </w:t>
      </w:r>
      <w:r w:rsidR="00835C38" w:rsidRPr="009D2DC0">
        <w:rPr>
          <w:rFonts w:cs="Arial"/>
          <w:szCs w:val="20"/>
        </w:rPr>
        <w:t>na</w:t>
      </w:r>
      <w:r w:rsidR="00500ECE" w:rsidRPr="009D2DC0">
        <w:rPr>
          <w:rFonts w:cs="Arial"/>
          <w:szCs w:val="20"/>
        </w:rPr>
        <w:t> </w:t>
      </w:r>
      <w:r w:rsidR="00835C38" w:rsidRPr="009D2DC0">
        <w:rPr>
          <w:rFonts w:cs="Arial"/>
          <w:szCs w:val="20"/>
        </w:rPr>
        <w:t>internetové</w:t>
      </w:r>
      <w:r w:rsidR="00500ECE" w:rsidRPr="009D2DC0">
        <w:rPr>
          <w:rFonts w:cs="Arial"/>
          <w:szCs w:val="20"/>
        </w:rPr>
        <w:t> </w:t>
      </w:r>
      <w:r w:rsidR="00835C38" w:rsidRPr="009D2DC0">
        <w:rPr>
          <w:rFonts w:cs="Arial"/>
          <w:szCs w:val="20"/>
        </w:rPr>
        <w:t>adrese</w:t>
      </w:r>
      <w:ins w:id="12" w:author="Autor">
        <w:r w:rsidR="008612FC" w:rsidRPr="009D2DC0">
          <w:rPr>
            <w:rFonts w:cs="Arial"/>
            <w:szCs w:val="20"/>
          </w:rPr>
          <w:t xml:space="preserve"> </w:t>
        </w:r>
      </w:ins>
      <w:r w:rsidR="0028790A" w:rsidRPr="009D2DC0">
        <w:rPr>
          <w:rStyle w:val="Hypertextovodkaz"/>
          <w:rFonts w:cs="Arial"/>
          <w:szCs w:val="20"/>
        </w:rPr>
        <w:t>https://www.eon.cz/o-nas/o-skupine-eon/pro-partnery/vseobecne-nakupni-podminky</w:t>
      </w:r>
      <w:r w:rsidR="00835C38" w:rsidRPr="009D2DC0">
        <w:rPr>
          <w:rFonts w:cs="Arial"/>
          <w:szCs w:val="20"/>
        </w:rPr>
        <w:t>.</w:t>
      </w:r>
      <w:r w:rsidR="00F55AEC" w:rsidRPr="009D2DC0">
        <w:rPr>
          <w:rFonts w:cs="Arial"/>
          <w:szCs w:val="20"/>
        </w:rPr>
        <w:t xml:space="preserve"> </w:t>
      </w:r>
      <w:r w:rsidR="00835C38" w:rsidRPr="009D2DC0">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9D2DC0">
        <w:rPr>
          <w:rFonts w:cs="Arial"/>
          <w:szCs w:val="20"/>
        </w:rPr>
        <w:t xml:space="preserve">pracovních </w:t>
      </w:r>
      <w:r w:rsidR="00835C38" w:rsidRPr="009D2DC0">
        <w:rPr>
          <w:rFonts w:cs="Arial"/>
          <w:szCs w:val="20"/>
        </w:rPr>
        <w:t>dnů od doručení nesouhlasného vyjádření prodávajícího se změnou obchodních podmínek.</w:t>
      </w:r>
      <w:r w:rsidR="00A660EE" w:rsidRPr="009D2DC0">
        <w:rPr>
          <w:rFonts w:cs="Arial"/>
          <w:szCs w:val="20"/>
        </w:rPr>
        <w:t xml:space="preserve"> Výpovědní doba činí </w:t>
      </w:r>
      <w:r w:rsidR="00835C38" w:rsidRPr="009D2DC0">
        <w:rPr>
          <w:rFonts w:cs="Arial"/>
          <w:szCs w:val="20"/>
        </w:rPr>
        <w:t>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shodně, jako kdyby na takovém místě obchodních podmínek byl uveden kupující.</w:t>
      </w:r>
    </w:p>
    <w:p w14:paraId="77CD64F0" w14:textId="7DB3C0FB" w:rsidR="00FE5578" w:rsidRPr="009D2DC0" w:rsidRDefault="00FE5578" w:rsidP="004857A7">
      <w:pPr>
        <w:numPr>
          <w:ilvl w:val="0"/>
          <w:numId w:val="12"/>
        </w:numPr>
        <w:spacing w:after="120" w:line="280" w:lineRule="atLeast"/>
        <w:jc w:val="both"/>
        <w:rPr>
          <w:rFonts w:cs="Arial"/>
          <w:szCs w:val="20"/>
        </w:rPr>
      </w:pPr>
      <w:r w:rsidRPr="009D2DC0">
        <w:rPr>
          <w:rFonts w:cs="Arial"/>
          <w:szCs w:val="20"/>
        </w:rPr>
        <w:t>Mluví-li tato smlouva ve svých ustanoveních obecně o prodávajícím či prodávajících bez identifikace konkrétního prodávajícího, vztahují se taková ustanovení na každého prodávajícího uvedeného v záhlaví této smlouvy bez rozdílu.</w:t>
      </w:r>
    </w:p>
    <w:p w14:paraId="389013BD" w14:textId="77777777" w:rsidR="00F55AEC" w:rsidRPr="009D2DC0" w:rsidRDefault="00F55AEC" w:rsidP="00F55AEC">
      <w:pPr>
        <w:spacing w:line="280" w:lineRule="atLeast"/>
        <w:ind w:left="340"/>
        <w:jc w:val="both"/>
        <w:rPr>
          <w:rFonts w:cs="Arial"/>
          <w:szCs w:val="20"/>
        </w:rPr>
      </w:pPr>
    </w:p>
    <w:p w14:paraId="49EFD328" w14:textId="4A3CED02" w:rsidR="00835C38" w:rsidRPr="009D2DC0" w:rsidRDefault="00B164F3" w:rsidP="008A3C64">
      <w:pPr>
        <w:numPr>
          <w:ilvl w:val="0"/>
          <w:numId w:val="12"/>
        </w:numPr>
        <w:spacing w:line="280" w:lineRule="atLeast"/>
        <w:jc w:val="both"/>
        <w:rPr>
          <w:rFonts w:cs="Arial"/>
          <w:szCs w:val="20"/>
        </w:rPr>
      </w:pPr>
      <w:r w:rsidRPr="009D2DC0">
        <w:rPr>
          <w:rFonts w:cs="Arial"/>
          <w:szCs w:val="20"/>
        </w:rPr>
        <w:t>V případě rozporu mezi ustanoveními této kupní smlouvy a výše zmíněných obchodních podmínek mají přednost ustanovení uvedená v této smlouvě.</w:t>
      </w:r>
      <w:r w:rsidR="00F55AEC" w:rsidRPr="009D2DC0">
        <w:rPr>
          <w:rFonts w:cs="Arial"/>
          <w:szCs w:val="20"/>
        </w:rPr>
        <w:t xml:space="preserve"> V případě rozporu doložky INCOTERMS 2010, na kterou odkazuje tato smlouva a </w:t>
      </w:r>
      <w:r w:rsidR="00FE5578" w:rsidRPr="009D2DC0">
        <w:rPr>
          <w:rFonts w:cs="Arial"/>
          <w:szCs w:val="20"/>
        </w:rPr>
        <w:t xml:space="preserve">ustanovení </w:t>
      </w:r>
      <w:r w:rsidR="00F55AEC" w:rsidRPr="009D2DC0">
        <w:rPr>
          <w:rFonts w:cs="Arial"/>
          <w:szCs w:val="20"/>
        </w:rPr>
        <w:t>ob</w:t>
      </w:r>
      <w:r w:rsidR="00D87378" w:rsidRPr="009D2DC0">
        <w:rPr>
          <w:rFonts w:cs="Arial"/>
          <w:szCs w:val="20"/>
        </w:rPr>
        <w:t>chodních podmínek, má</w:t>
      </w:r>
      <w:r w:rsidR="00F82F8F" w:rsidRPr="009D2DC0">
        <w:rPr>
          <w:rFonts w:cs="Arial"/>
          <w:szCs w:val="20"/>
        </w:rPr>
        <w:t xml:space="preserve"> přednost tato</w:t>
      </w:r>
      <w:r w:rsidR="00F55AEC" w:rsidRPr="009D2DC0">
        <w:rPr>
          <w:rFonts w:cs="Arial"/>
          <w:szCs w:val="20"/>
        </w:rPr>
        <w:t xml:space="preserve"> doložka INCOTERMS 2010.</w:t>
      </w:r>
      <w:r w:rsidR="006B2850" w:rsidRPr="009D2DC0">
        <w:rPr>
          <w:rFonts w:cs="Arial"/>
          <w:szCs w:val="20"/>
        </w:rPr>
        <w:t xml:space="preserve"> Smluvní strany se dohodly, že ustanovení odstavce 15.8 VNP se pro účely této smlouvy nepoužije.</w:t>
      </w:r>
    </w:p>
    <w:p w14:paraId="1009A2CC" w14:textId="77777777" w:rsidR="006B2850" w:rsidRPr="009D2DC0" w:rsidRDefault="006B2850" w:rsidP="006B2850">
      <w:pPr>
        <w:spacing w:line="280" w:lineRule="atLeast"/>
        <w:ind w:left="340"/>
        <w:jc w:val="both"/>
        <w:rPr>
          <w:rFonts w:cs="Arial"/>
          <w:szCs w:val="20"/>
        </w:rPr>
      </w:pPr>
    </w:p>
    <w:p w14:paraId="5FFB9A27" w14:textId="77777777" w:rsidR="001A6839" w:rsidRPr="009D2DC0" w:rsidRDefault="001A6839" w:rsidP="008A3C64">
      <w:pPr>
        <w:numPr>
          <w:ilvl w:val="0"/>
          <w:numId w:val="12"/>
        </w:numPr>
        <w:spacing w:line="280" w:lineRule="atLeast"/>
        <w:jc w:val="both"/>
        <w:rPr>
          <w:rFonts w:cs="Arial"/>
          <w:szCs w:val="20"/>
        </w:rPr>
      </w:pPr>
      <w:r w:rsidRPr="009D2DC0">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Pr="009D2DC0" w:rsidRDefault="001A6839" w:rsidP="001A6839">
      <w:pPr>
        <w:pStyle w:val="Odstavecseseznamem"/>
        <w:rPr>
          <w:rFonts w:cs="Arial"/>
          <w:szCs w:val="20"/>
        </w:rPr>
      </w:pPr>
    </w:p>
    <w:p w14:paraId="5FFB9A29" w14:textId="779DDA49" w:rsidR="00327D7B" w:rsidRPr="009D2DC0" w:rsidRDefault="00327D7B" w:rsidP="008A3C64">
      <w:pPr>
        <w:numPr>
          <w:ilvl w:val="0"/>
          <w:numId w:val="12"/>
        </w:numPr>
        <w:spacing w:line="280" w:lineRule="atLeast"/>
        <w:jc w:val="both"/>
        <w:rPr>
          <w:rFonts w:cs="Arial"/>
          <w:szCs w:val="20"/>
        </w:rPr>
      </w:pPr>
      <w:r w:rsidRPr="009D2DC0">
        <w:rPr>
          <w:rFonts w:cs="Arial"/>
          <w:szCs w:val="20"/>
        </w:rPr>
        <w:t>Pokud není ve smlouvě výslovně uvedeno</w:t>
      </w:r>
      <w:r w:rsidR="00FA0F43" w:rsidRPr="009D2DC0">
        <w:rPr>
          <w:rFonts w:cs="Arial"/>
          <w:szCs w:val="20"/>
        </w:rPr>
        <w:t xml:space="preserve"> jinak</w:t>
      </w:r>
      <w:r w:rsidRPr="009D2DC0">
        <w:rPr>
          <w:rFonts w:cs="Arial"/>
          <w:szCs w:val="20"/>
        </w:rPr>
        <w:t xml:space="preserve">, řídí se smluvní strany příslušnými ustanoveními </w:t>
      </w:r>
      <w:r w:rsidR="00900C5F" w:rsidRPr="009D2DC0">
        <w:rPr>
          <w:rFonts w:cs="Arial"/>
          <w:szCs w:val="20"/>
        </w:rPr>
        <w:t>občanského zákoníku</w:t>
      </w:r>
      <w:r w:rsidRPr="009D2DC0">
        <w:rPr>
          <w:rFonts w:cs="Arial"/>
          <w:szCs w:val="20"/>
        </w:rPr>
        <w:t>.</w:t>
      </w:r>
    </w:p>
    <w:p w14:paraId="5FFB9A2A" w14:textId="77777777" w:rsidR="00327D7B" w:rsidRPr="009D2DC0" w:rsidRDefault="00327D7B" w:rsidP="00060B31">
      <w:pPr>
        <w:spacing w:line="280" w:lineRule="atLeast"/>
        <w:jc w:val="both"/>
        <w:rPr>
          <w:rFonts w:cs="Arial"/>
          <w:szCs w:val="20"/>
        </w:rPr>
      </w:pPr>
    </w:p>
    <w:p w14:paraId="5FFB9A2B" w14:textId="6F784BDF" w:rsidR="00327D7B" w:rsidRPr="009D2DC0" w:rsidRDefault="00327D7B" w:rsidP="008A3C64">
      <w:pPr>
        <w:widowControl w:val="0"/>
        <w:numPr>
          <w:ilvl w:val="0"/>
          <w:numId w:val="12"/>
        </w:numPr>
        <w:suppressAutoHyphens/>
        <w:spacing w:line="280" w:lineRule="atLeast"/>
        <w:jc w:val="both"/>
        <w:rPr>
          <w:rFonts w:cs="Arial"/>
        </w:rPr>
      </w:pPr>
      <w:r w:rsidRPr="009D2DC0">
        <w:rPr>
          <w:rFonts w:cs="Arial"/>
        </w:rPr>
        <w:t>Jakékoliv změny této smlouv</w:t>
      </w:r>
      <w:r w:rsidR="00FA0F43" w:rsidRPr="009D2DC0">
        <w:rPr>
          <w:rFonts w:cs="Arial"/>
        </w:rPr>
        <w:t>y</w:t>
      </w:r>
      <w:r w:rsidRPr="009D2DC0">
        <w:rPr>
          <w:rFonts w:cs="Arial"/>
        </w:rPr>
        <w:t xml:space="preserve"> je možné provádět pouze písemně </w:t>
      </w:r>
      <w:r w:rsidR="00823F1D" w:rsidRPr="009D2DC0">
        <w:rPr>
          <w:rFonts w:cs="Arial"/>
        </w:rPr>
        <w:t>formou dodatku k této smlouvě v souladu s </w:t>
      </w:r>
      <w:r w:rsidR="00900C5F" w:rsidRPr="009D2DC0">
        <w:rPr>
          <w:rFonts w:cs="Arial"/>
        </w:rPr>
        <w:t xml:space="preserve">občanským zákoníkem </w:t>
      </w:r>
      <w:r w:rsidR="00823F1D" w:rsidRPr="009D2DC0">
        <w:rPr>
          <w:rFonts w:cs="Arial"/>
        </w:rPr>
        <w:t>a Z</w:t>
      </w:r>
      <w:r w:rsidR="00E869AA" w:rsidRPr="009D2DC0">
        <w:rPr>
          <w:rFonts w:cs="Arial"/>
        </w:rPr>
        <w:t>Z</w:t>
      </w:r>
      <w:r w:rsidR="00823F1D" w:rsidRPr="009D2DC0">
        <w:rPr>
          <w:rFonts w:cs="Arial"/>
        </w:rPr>
        <w:t xml:space="preserve">VZ. </w:t>
      </w:r>
      <w:r w:rsidR="00145F4C" w:rsidRPr="009D2DC0">
        <w:rPr>
          <w:rFonts w:cs="Arial"/>
        </w:rPr>
        <w:t xml:space="preserve">Změny v kontaktních údajích lze činit i jednostranným </w:t>
      </w:r>
      <w:r w:rsidR="00835C38" w:rsidRPr="009D2DC0">
        <w:rPr>
          <w:rFonts w:cs="Arial"/>
        </w:rPr>
        <w:t>písemným oznámením (v listinné</w:t>
      </w:r>
      <w:r w:rsidR="00145F4C" w:rsidRPr="009D2DC0">
        <w:rPr>
          <w:rFonts w:cs="Arial"/>
        </w:rPr>
        <w:t xml:space="preserve"> nebo v elektronické form</w:t>
      </w:r>
      <w:r w:rsidR="00835C38" w:rsidRPr="009D2DC0">
        <w:rPr>
          <w:rFonts w:cs="Arial"/>
        </w:rPr>
        <w:t>ě) podepsaným oprávněnou osobou</w:t>
      </w:r>
      <w:r w:rsidR="00145F4C" w:rsidRPr="009D2DC0">
        <w:rPr>
          <w:rFonts w:cs="Arial"/>
        </w:rPr>
        <w:t xml:space="preserve"> </w:t>
      </w:r>
      <w:r w:rsidR="00FE3275" w:rsidRPr="009D2DC0">
        <w:rPr>
          <w:rFonts w:cs="Arial"/>
        </w:rPr>
        <w:t xml:space="preserve">(elektronicky ověřeným podpisem) </w:t>
      </w:r>
      <w:r w:rsidR="00145F4C" w:rsidRPr="009D2DC0">
        <w:rPr>
          <w:rFonts w:cs="Arial"/>
        </w:rPr>
        <w:t>nebo i prostým emailem prostřednictvím emailových adres kontaktních osob.</w:t>
      </w:r>
      <w:r w:rsidR="00FE3275" w:rsidRPr="009D2DC0">
        <w:rPr>
          <w:rFonts w:cs="Arial"/>
        </w:rPr>
        <w:t xml:space="preserve"> </w:t>
      </w:r>
    </w:p>
    <w:p w14:paraId="5FFB9A2C" w14:textId="77777777" w:rsidR="008900B3" w:rsidRPr="009D2DC0" w:rsidRDefault="008900B3" w:rsidP="00060B31">
      <w:pPr>
        <w:pStyle w:val="Odstavecseseznamem"/>
        <w:spacing w:line="280" w:lineRule="atLeast"/>
        <w:rPr>
          <w:rFonts w:cs="Arial"/>
          <w:szCs w:val="20"/>
        </w:rPr>
      </w:pPr>
    </w:p>
    <w:p w14:paraId="5FFB9A2D" w14:textId="77777777" w:rsidR="008900B3" w:rsidRPr="009D2DC0" w:rsidRDefault="00153034" w:rsidP="008A3C64">
      <w:pPr>
        <w:widowControl w:val="0"/>
        <w:numPr>
          <w:ilvl w:val="0"/>
          <w:numId w:val="12"/>
        </w:numPr>
        <w:suppressAutoHyphens/>
        <w:spacing w:line="280" w:lineRule="atLeast"/>
        <w:jc w:val="both"/>
        <w:rPr>
          <w:rFonts w:cs="Arial"/>
        </w:rPr>
      </w:pPr>
      <w:r w:rsidRPr="009D2DC0">
        <w:rPr>
          <w:rFonts w:cs="Arial"/>
        </w:rPr>
        <w:t>Smluvní strany se zavazují</w:t>
      </w:r>
      <w:r w:rsidR="008900B3" w:rsidRPr="009D2DC0">
        <w:rPr>
          <w:rFonts w:cs="Arial"/>
        </w:rPr>
        <w:t>, že vůči třetím stranám bud</w:t>
      </w:r>
      <w:r w:rsidRPr="009D2DC0">
        <w:rPr>
          <w:rFonts w:cs="Arial"/>
        </w:rPr>
        <w:t>ou</w:t>
      </w:r>
      <w:r w:rsidR="008900B3" w:rsidRPr="009D2DC0">
        <w:rPr>
          <w:rFonts w:cs="Arial"/>
        </w:rPr>
        <w:t xml:space="preserve"> zachovávat mlčenlivost o podmínkách této smlouvy</w:t>
      </w:r>
      <w:r w:rsidRPr="009D2DC0">
        <w:rPr>
          <w:rFonts w:cs="Arial"/>
        </w:rPr>
        <w:t xml:space="preserve"> s výjimkou případů výslovně zmíněných v této smlouv</w:t>
      </w:r>
      <w:r w:rsidR="003E62DA" w:rsidRPr="009D2DC0">
        <w:rPr>
          <w:rFonts w:cs="Arial"/>
        </w:rPr>
        <w:t>ě</w:t>
      </w:r>
      <w:r w:rsidR="008900B3" w:rsidRPr="009D2DC0">
        <w:rPr>
          <w:rFonts w:cs="Arial"/>
        </w:rPr>
        <w:t>.</w:t>
      </w:r>
    </w:p>
    <w:p w14:paraId="5FFB9A2E" w14:textId="77777777" w:rsidR="008900B3" w:rsidRPr="009D2DC0" w:rsidRDefault="008900B3" w:rsidP="00060B31">
      <w:pPr>
        <w:widowControl w:val="0"/>
        <w:suppressAutoHyphens/>
        <w:spacing w:line="280" w:lineRule="atLeast"/>
        <w:jc w:val="both"/>
        <w:rPr>
          <w:rFonts w:cs="Arial"/>
        </w:rPr>
      </w:pPr>
    </w:p>
    <w:p w14:paraId="5FFB9A2F" w14:textId="77777777" w:rsidR="008900B3" w:rsidRPr="009D2DC0" w:rsidRDefault="008900B3" w:rsidP="008A3C64">
      <w:pPr>
        <w:widowControl w:val="0"/>
        <w:numPr>
          <w:ilvl w:val="0"/>
          <w:numId w:val="12"/>
        </w:numPr>
        <w:suppressAutoHyphens/>
        <w:spacing w:line="280" w:lineRule="atLeast"/>
        <w:jc w:val="both"/>
        <w:rPr>
          <w:rFonts w:cs="Arial"/>
        </w:rPr>
      </w:pPr>
      <w:r w:rsidRPr="009D2DC0">
        <w:rPr>
          <w:rFonts w:cs="Arial"/>
        </w:rPr>
        <w:t>Pokud některé ujednání této smlouvy bude umožňovat dvojí výklad, bude nejednoznačným</w:t>
      </w:r>
      <w:r w:rsidR="00057D88" w:rsidRPr="009D2DC0">
        <w:rPr>
          <w:rFonts w:cs="Arial"/>
        </w:rPr>
        <w:t>,</w:t>
      </w:r>
      <w:r w:rsidRPr="009D2DC0">
        <w:rPr>
          <w:rFonts w:cs="Arial"/>
        </w:rPr>
        <w:t xml:space="preserve"> neúčinným</w:t>
      </w:r>
      <w:r w:rsidR="00057D88" w:rsidRPr="009D2DC0">
        <w:rPr>
          <w:rFonts w:cs="Arial"/>
        </w:rPr>
        <w:t xml:space="preserve"> či neplatným</w:t>
      </w:r>
      <w:r w:rsidRPr="009D2DC0">
        <w:rPr>
          <w:rFonts w:cs="Arial"/>
        </w:rPr>
        <w:t xml:space="preserve">, zavazují se obě smluvní strany takové ujednání nahradit bez průtahů ujednáním, které bude co nejlépe odpovídat </w:t>
      </w:r>
      <w:r w:rsidR="00EE2AD8" w:rsidRPr="009D2DC0">
        <w:rPr>
          <w:rFonts w:cs="Arial"/>
        </w:rPr>
        <w:t>smyslu</w:t>
      </w:r>
      <w:r w:rsidRPr="009D2DC0">
        <w:rPr>
          <w:rFonts w:cs="Arial"/>
        </w:rPr>
        <w:t xml:space="preserve"> a </w:t>
      </w:r>
      <w:r w:rsidR="00EE2AD8" w:rsidRPr="009D2DC0">
        <w:rPr>
          <w:rFonts w:cs="Arial"/>
        </w:rPr>
        <w:t>účelu</w:t>
      </w:r>
      <w:r w:rsidRPr="009D2DC0">
        <w:rPr>
          <w:rFonts w:cs="Arial"/>
        </w:rPr>
        <w:t xml:space="preserve"> smlouvy. Ostatní ujednání této smlouvy tím zůstávají nedotčena.</w:t>
      </w:r>
    </w:p>
    <w:p w14:paraId="5FFB9A30" w14:textId="77777777" w:rsidR="008900B3" w:rsidRPr="009D2DC0" w:rsidRDefault="008900B3" w:rsidP="00CE69B1">
      <w:pPr>
        <w:pStyle w:val="Odstavecseseznamem"/>
        <w:spacing w:line="280" w:lineRule="atLeast"/>
        <w:rPr>
          <w:rFonts w:cs="Arial"/>
        </w:rPr>
      </w:pPr>
    </w:p>
    <w:p w14:paraId="5FFB9A31" w14:textId="77777777" w:rsidR="00BE181B" w:rsidRPr="009D2DC0" w:rsidRDefault="00327D7B" w:rsidP="008A3C64">
      <w:pPr>
        <w:pStyle w:val="Odstavecseseznamem"/>
        <w:numPr>
          <w:ilvl w:val="0"/>
          <w:numId w:val="12"/>
        </w:numPr>
        <w:spacing w:line="280" w:lineRule="atLeast"/>
        <w:jc w:val="both"/>
        <w:rPr>
          <w:rFonts w:cs="Arial"/>
        </w:rPr>
      </w:pPr>
      <w:r w:rsidRPr="009D2DC0">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sidRPr="009D2DC0">
        <w:rPr>
          <w:rFonts w:cs="Arial"/>
        </w:rPr>
        <w:t>Smluvní s</w:t>
      </w:r>
      <w:r w:rsidR="00BE181B" w:rsidRPr="009D2DC0">
        <w:rPr>
          <w:rFonts w:cs="Arial"/>
        </w:rPr>
        <w:t xml:space="preserve">trany se ve smyslu ustanovení § 89a zákona č. 99/1963 Sb., občanský soudní řád, ve znění pozdějších předpisů dohodly, že místně příslušným soudem pro řešení sporů bude </w:t>
      </w:r>
      <w:r w:rsidR="00153034" w:rsidRPr="009D2DC0">
        <w:rPr>
          <w:rFonts w:cs="Arial"/>
        </w:rPr>
        <w:t>Krajský</w:t>
      </w:r>
      <w:r w:rsidR="00BE181B" w:rsidRPr="009D2DC0">
        <w:rPr>
          <w:rFonts w:cs="Arial"/>
        </w:rPr>
        <w:t xml:space="preserve"> soud v</w:t>
      </w:r>
      <w:r w:rsidR="00153034" w:rsidRPr="009D2DC0">
        <w:rPr>
          <w:rFonts w:cs="Arial"/>
        </w:rPr>
        <w:t> Českých Budějovicích</w:t>
      </w:r>
      <w:r w:rsidR="00BE181B" w:rsidRPr="009D2DC0">
        <w:rPr>
          <w:rFonts w:cs="Arial"/>
        </w:rPr>
        <w:t xml:space="preserve"> a </w:t>
      </w:r>
      <w:r w:rsidR="00153034" w:rsidRPr="009D2DC0">
        <w:rPr>
          <w:rFonts w:cs="Arial"/>
        </w:rPr>
        <w:t>Okresní</w:t>
      </w:r>
      <w:r w:rsidR="00BE181B" w:rsidRPr="009D2DC0">
        <w:rPr>
          <w:rFonts w:cs="Arial"/>
        </w:rPr>
        <w:t xml:space="preserve"> soud </w:t>
      </w:r>
      <w:r w:rsidR="00153034" w:rsidRPr="009D2DC0">
        <w:rPr>
          <w:rFonts w:cs="Arial"/>
        </w:rPr>
        <w:t>v Českých Budějovicích</w:t>
      </w:r>
      <w:r w:rsidR="00BE181B" w:rsidRPr="009D2DC0">
        <w:rPr>
          <w:rFonts w:cs="Arial"/>
        </w:rPr>
        <w:t xml:space="preserve"> podle jejich věcné příslušnosti.</w:t>
      </w:r>
    </w:p>
    <w:p w14:paraId="5FFB9A32" w14:textId="77777777" w:rsidR="00B11978" w:rsidRPr="009D2DC0" w:rsidRDefault="00B11978" w:rsidP="00DA2C52">
      <w:pPr>
        <w:pStyle w:val="Odstavecseseznamem"/>
        <w:spacing w:line="280" w:lineRule="atLeast"/>
        <w:ind w:left="340"/>
        <w:jc w:val="both"/>
        <w:rPr>
          <w:rFonts w:cs="Arial"/>
        </w:rPr>
      </w:pPr>
    </w:p>
    <w:p w14:paraId="1AF9B3D7" w14:textId="213D29ED" w:rsidR="00870229" w:rsidRPr="009D2DC0" w:rsidRDefault="00327D7B" w:rsidP="00870229">
      <w:pPr>
        <w:widowControl w:val="0"/>
        <w:numPr>
          <w:ilvl w:val="0"/>
          <w:numId w:val="12"/>
        </w:numPr>
        <w:suppressAutoHyphens/>
        <w:spacing w:after="120" w:line="280" w:lineRule="atLeast"/>
        <w:jc w:val="both"/>
        <w:rPr>
          <w:rFonts w:cs="Arial"/>
        </w:rPr>
      </w:pPr>
      <w:r w:rsidRPr="009D2DC0">
        <w:rPr>
          <w:rFonts w:cs="Arial"/>
          <w:szCs w:val="20"/>
        </w:rPr>
        <w:t xml:space="preserve">Tato smlouva je </w:t>
      </w:r>
      <w:r w:rsidR="003E62DA" w:rsidRPr="009D2DC0">
        <w:rPr>
          <w:rFonts w:cs="Arial"/>
          <w:szCs w:val="20"/>
        </w:rPr>
        <w:t>podepsána smluvními stranami</w:t>
      </w:r>
      <w:r w:rsidRPr="009D2DC0">
        <w:rPr>
          <w:rFonts w:cs="Arial"/>
          <w:szCs w:val="20"/>
        </w:rPr>
        <w:t xml:space="preserve"> </w:t>
      </w:r>
      <w:r w:rsidR="00870229" w:rsidRPr="009D2DC0">
        <w:rPr>
          <w:rFonts w:cs="Arial"/>
          <w:szCs w:val="20"/>
        </w:rPr>
        <w:t>elektronicky</w:t>
      </w:r>
      <w:r w:rsidRPr="009D2DC0">
        <w:rPr>
          <w:rFonts w:cs="Arial"/>
          <w:szCs w:val="20"/>
        </w:rPr>
        <w:t>.</w:t>
      </w:r>
      <w:r w:rsidR="00870229" w:rsidRPr="009D2DC0">
        <w:rPr>
          <w:rFonts w:cs="Arial"/>
          <w:szCs w:val="20"/>
        </w:rPr>
        <w:t xml:space="preserve"> </w:t>
      </w:r>
      <w:r w:rsidR="001606C0" w:rsidRPr="009D2DC0">
        <w:rPr>
          <w:rFonts w:cs="Arial"/>
          <w:szCs w:val="20"/>
        </w:rPr>
        <w:t>Kupující obdrží elektronický originál smlouvy a  k</w:t>
      </w:r>
      <w:r w:rsidR="00870229" w:rsidRPr="009D2DC0">
        <w:rPr>
          <w:rFonts w:cs="Arial"/>
          <w:szCs w:val="20"/>
        </w:rPr>
        <w:t>aždý prodávající obdrží elektronický originál smlouvy obsahující pouze přílohy, které se vztahují k danému prodávajícímu a nikoli přílohy vztahující se k druhému prodávajícímu.</w:t>
      </w:r>
      <w:r w:rsidR="00101349" w:rsidRPr="009D2DC0">
        <w:rPr>
          <w:rFonts w:cs="Arial"/>
          <w:szCs w:val="20"/>
        </w:rPr>
        <w:t xml:space="preserve"> </w:t>
      </w:r>
    </w:p>
    <w:p w14:paraId="5FFB9A33" w14:textId="19A2F0B9" w:rsidR="008900B3" w:rsidRPr="009D2DC0" w:rsidRDefault="00101349" w:rsidP="008A3C64">
      <w:pPr>
        <w:widowControl w:val="0"/>
        <w:numPr>
          <w:ilvl w:val="0"/>
          <w:numId w:val="12"/>
        </w:numPr>
        <w:suppressAutoHyphens/>
        <w:spacing w:line="280" w:lineRule="atLeast"/>
        <w:jc w:val="both"/>
        <w:rPr>
          <w:rFonts w:cs="Arial"/>
        </w:rPr>
      </w:pPr>
      <w:r w:rsidRPr="009D2DC0">
        <w:rPr>
          <w:rFonts w:cs="Arial"/>
          <w:szCs w:val="20"/>
        </w:rPr>
        <w:t xml:space="preserve">Tato smlouva je vyhotovena v českém jazyce. </w:t>
      </w:r>
      <w:r w:rsidR="00C00E56" w:rsidRPr="009D2DC0">
        <w:rPr>
          <w:rFonts w:cs="Arial"/>
          <w:szCs w:val="20"/>
        </w:rPr>
        <w:t>D</w:t>
      </w:r>
      <w:r w:rsidRPr="009D2DC0">
        <w:rPr>
          <w:rFonts w:cs="Arial"/>
          <w:szCs w:val="20"/>
        </w:rPr>
        <w:t xml:space="preserve">okumenty předávané mezi smluvními stranami </w:t>
      </w:r>
      <w:r w:rsidR="00C00E56" w:rsidRPr="009D2DC0">
        <w:rPr>
          <w:rFonts w:cs="Arial"/>
          <w:szCs w:val="20"/>
        </w:rPr>
        <w:t>při plnění</w:t>
      </w:r>
      <w:r w:rsidRPr="009D2DC0">
        <w:rPr>
          <w:rFonts w:cs="Arial"/>
          <w:szCs w:val="20"/>
        </w:rPr>
        <w:t xml:space="preserve"> této smlouvy, zejména výzvy k plnění a dodací listy, musí být v českém nebo slovenském jazyce a veškerá komunikace mezi smluvními stranami uskutečňovaná </w:t>
      </w:r>
      <w:r w:rsidR="00C00E56" w:rsidRPr="009D2DC0">
        <w:rPr>
          <w:rFonts w:cs="Arial"/>
          <w:szCs w:val="20"/>
        </w:rPr>
        <w:t>při plnění</w:t>
      </w:r>
      <w:r w:rsidRPr="009D2DC0">
        <w:rPr>
          <w:rFonts w:cs="Arial"/>
          <w:szCs w:val="20"/>
        </w:rPr>
        <w:t xml:space="preserve"> této smlouvy musí probíhat rovněž v českém nebo slovenském jazyce, např. prostřednictvím osoby nebo osob pověřených za tímto účelem smluvními stranami</w:t>
      </w:r>
      <w:r w:rsidR="00242298" w:rsidRPr="009D2DC0">
        <w:rPr>
          <w:rFonts w:cs="Arial"/>
          <w:szCs w:val="20"/>
        </w:rPr>
        <w:t>.</w:t>
      </w:r>
    </w:p>
    <w:p w14:paraId="5FFB9A34" w14:textId="77777777" w:rsidR="008900B3" w:rsidRPr="009D2DC0" w:rsidRDefault="008900B3" w:rsidP="00CE69B1">
      <w:pPr>
        <w:pStyle w:val="Odstavecseseznamem"/>
        <w:spacing w:line="280" w:lineRule="atLeast"/>
        <w:rPr>
          <w:rFonts w:cs="Arial"/>
          <w:szCs w:val="20"/>
        </w:rPr>
      </w:pPr>
    </w:p>
    <w:p w14:paraId="5FFB9A36" w14:textId="77777777" w:rsidR="00ED41A4" w:rsidRPr="009D2DC0" w:rsidRDefault="00ED41A4" w:rsidP="00A4299D">
      <w:pPr>
        <w:widowControl w:val="0"/>
        <w:suppressAutoHyphens/>
        <w:spacing w:line="280" w:lineRule="atLeast"/>
        <w:ind w:left="340"/>
        <w:jc w:val="both"/>
        <w:rPr>
          <w:rFonts w:cs="Arial"/>
        </w:rPr>
      </w:pPr>
    </w:p>
    <w:p w14:paraId="5FFB9A37" w14:textId="17E78CCA" w:rsidR="00ED41A4" w:rsidRPr="009D2DC0" w:rsidRDefault="00153034" w:rsidP="008A3C64">
      <w:pPr>
        <w:widowControl w:val="0"/>
        <w:numPr>
          <w:ilvl w:val="0"/>
          <w:numId w:val="12"/>
        </w:numPr>
        <w:suppressAutoHyphens/>
        <w:spacing w:line="280" w:lineRule="atLeast"/>
        <w:jc w:val="both"/>
        <w:rPr>
          <w:rFonts w:cs="Arial"/>
          <w:szCs w:val="20"/>
        </w:rPr>
      </w:pPr>
      <w:r w:rsidRPr="009D2DC0">
        <w:rPr>
          <w:rFonts w:cs="Arial"/>
        </w:rPr>
        <w:t>Prodávající</w:t>
      </w:r>
      <w:r w:rsidR="00ED41A4" w:rsidRPr="009D2DC0">
        <w:rPr>
          <w:rFonts w:cs="Arial"/>
        </w:rPr>
        <w:t xml:space="preserve"> </w:t>
      </w:r>
      <w:r w:rsidR="000F0357" w:rsidRPr="009D2DC0">
        <w:rPr>
          <w:rFonts w:cs="Arial"/>
          <w:szCs w:val="20"/>
        </w:rPr>
        <w:t xml:space="preserve">tímto prohlašuje, že na sebe </w:t>
      </w:r>
      <w:r w:rsidR="00ED41A4" w:rsidRPr="009D2DC0">
        <w:rPr>
          <w:rFonts w:cs="Arial"/>
          <w:szCs w:val="20"/>
        </w:rPr>
        <w:t xml:space="preserve">přebírá nebezpečí změny okolností </w:t>
      </w:r>
      <w:r w:rsidR="000F0357" w:rsidRPr="009D2DC0">
        <w:rPr>
          <w:rFonts w:cs="Arial"/>
          <w:szCs w:val="20"/>
        </w:rPr>
        <w:t xml:space="preserve">po uzavření této smlouvy </w:t>
      </w:r>
      <w:r w:rsidR="00ED41A4" w:rsidRPr="009D2DC0">
        <w:rPr>
          <w:rFonts w:cs="Arial"/>
          <w:szCs w:val="20"/>
        </w:rPr>
        <w:t>ve smyslu ust</w:t>
      </w:r>
      <w:r w:rsidR="00A4299D" w:rsidRPr="009D2DC0">
        <w:rPr>
          <w:rFonts w:cs="Arial"/>
          <w:szCs w:val="20"/>
        </w:rPr>
        <w:t>anovení</w:t>
      </w:r>
      <w:r w:rsidR="00ED41A4" w:rsidRPr="009D2DC0">
        <w:rPr>
          <w:rFonts w:cs="Arial"/>
          <w:szCs w:val="20"/>
        </w:rPr>
        <w:t xml:space="preserve"> §</w:t>
      </w:r>
      <w:r w:rsidR="000F0357" w:rsidRPr="009D2DC0">
        <w:rPr>
          <w:rFonts w:cs="Arial"/>
          <w:szCs w:val="20"/>
        </w:rPr>
        <w:t>§</w:t>
      </w:r>
      <w:r w:rsidR="00ED41A4" w:rsidRPr="009D2DC0">
        <w:rPr>
          <w:rFonts w:cs="Arial"/>
          <w:szCs w:val="20"/>
        </w:rPr>
        <w:t xml:space="preserve"> 1765 </w:t>
      </w:r>
      <w:r w:rsidR="000F0357" w:rsidRPr="009D2DC0">
        <w:rPr>
          <w:rFonts w:cs="Arial"/>
          <w:szCs w:val="20"/>
        </w:rPr>
        <w:t>a 1766</w:t>
      </w:r>
      <w:r w:rsidR="00ED41A4" w:rsidRPr="009D2DC0">
        <w:rPr>
          <w:rFonts w:cs="Arial"/>
          <w:szCs w:val="20"/>
        </w:rPr>
        <w:t xml:space="preserve"> </w:t>
      </w:r>
      <w:r w:rsidR="00D23D3C" w:rsidRPr="009D2DC0">
        <w:rPr>
          <w:rFonts w:cs="Arial"/>
          <w:szCs w:val="20"/>
        </w:rPr>
        <w:t>občanského zákoníku</w:t>
      </w:r>
      <w:r w:rsidR="00ED41A4" w:rsidRPr="009D2DC0">
        <w:rPr>
          <w:rFonts w:cs="Arial"/>
          <w:szCs w:val="20"/>
        </w:rPr>
        <w:t xml:space="preserve">. </w:t>
      </w:r>
    </w:p>
    <w:p w14:paraId="1510DBC1" w14:textId="77777777" w:rsidR="00415298" w:rsidRPr="009D2DC0" w:rsidRDefault="00415298" w:rsidP="00415298">
      <w:pPr>
        <w:widowControl w:val="0"/>
        <w:suppressAutoHyphens/>
        <w:spacing w:line="280" w:lineRule="atLeast"/>
        <w:ind w:left="340"/>
        <w:jc w:val="both"/>
        <w:rPr>
          <w:rFonts w:cs="Arial"/>
          <w:szCs w:val="20"/>
        </w:rPr>
      </w:pPr>
    </w:p>
    <w:p w14:paraId="4CE628D2" w14:textId="55C548C6" w:rsidR="00415298" w:rsidRPr="009D2DC0" w:rsidRDefault="00415298" w:rsidP="008A3C64">
      <w:pPr>
        <w:widowControl w:val="0"/>
        <w:numPr>
          <w:ilvl w:val="0"/>
          <w:numId w:val="12"/>
        </w:numPr>
        <w:suppressAutoHyphens/>
        <w:spacing w:line="280" w:lineRule="atLeast"/>
        <w:jc w:val="both"/>
        <w:rPr>
          <w:rFonts w:cs="Arial"/>
          <w:szCs w:val="20"/>
        </w:rPr>
      </w:pPr>
      <w:r w:rsidRPr="009D2DC0">
        <w:rPr>
          <w:rFonts w:cs="Arial"/>
          <w:szCs w:val="20"/>
        </w:rPr>
        <w:t>Smluvní strany vylučují aplikaci následujících ustanovení občanského zákoníku na tuto smlouvu: § 557, §§ 1793 – 1795, § 1799</w:t>
      </w:r>
      <w:r w:rsidR="003439E8" w:rsidRPr="009D2DC0">
        <w:rPr>
          <w:rFonts w:cs="Arial"/>
          <w:szCs w:val="20"/>
        </w:rPr>
        <w:t xml:space="preserve"> a</w:t>
      </w:r>
      <w:r w:rsidRPr="009D2DC0">
        <w:rPr>
          <w:rFonts w:cs="Arial"/>
          <w:szCs w:val="20"/>
        </w:rPr>
        <w:t xml:space="preserve"> § 1800</w:t>
      </w:r>
      <w:r w:rsidR="003439E8" w:rsidRPr="009D2DC0">
        <w:rPr>
          <w:rFonts w:cs="Arial"/>
          <w:szCs w:val="20"/>
        </w:rPr>
        <w:t>.</w:t>
      </w:r>
    </w:p>
    <w:p w14:paraId="45825E89" w14:textId="77777777" w:rsidR="00415298" w:rsidRPr="009D2DC0" w:rsidRDefault="00415298" w:rsidP="00415298">
      <w:pPr>
        <w:widowControl w:val="0"/>
        <w:suppressAutoHyphens/>
        <w:spacing w:line="280" w:lineRule="atLeast"/>
        <w:ind w:left="340"/>
        <w:jc w:val="both"/>
        <w:rPr>
          <w:rFonts w:cs="Arial"/>
          <w:szCs w:val="20"/>
        </w:rPr>
      </w:pPr>
    </w:p>
    <w:p w14:paraId="0AEA5469" w14:textId="0C85AD19" w:rsidR="00415298" w:rsidRPr="009D2DC0" w:rsidRDefault="00415298" w:rsidP="008A3C64">
      <w:pPr>
        <w:widowControl w:val="0"/>
        <w:numPr>
          <w:ilvl w:val="0"/>
          <w:numId w:val="12"/>
        </w:numPr>
        <w:suppressAutoHyphens/>
        <w:spacing w:line="280" w:lineRule="atLeast"/>
        <w:jc w:val="both"/>
        <w:rPr>
          <w:rFonts w:cs="Arial"/>
          <w:szCs w:val="20"/>
        </w:rPr>
      </w:pPr>
      <w:r w:rsidRPr="009D2DC0">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2DC0">
        <w:rPr>
          <w:rFonts w:cs="Arial"/>
          <w:szCs w:val="20"/>
        </w:rPr>
        <w:t>s</w:t>
      </w:r>
      <w:r w:rsidRPr="009D2DC0">
        <w:rPr>
          <w:rFonts w:cs="Arial"/>
          <w:szCs w:val="20"/>
        </w:rPr>
        <w:t xml:space="preserve">mlouvě výslovně sjednáno jinak. </w:t>
      </w:r>
    </w:p>
    <w:p w14:paraId="43193A4B" w14:textId="77777777" w:rsidR="00415298" w:rsidRPr="009D2DC0" w:rsidRDefault="00415298" w:rsidP="00415298">
      <w:pPr>
        <w:widowControl w:val="0"/>
        <w:suppressAutoHyphens/>
        <w:spacing w:line="280" w:lineRule="atLeast"/>
        <w:ind w:left="340"/>
        <w:jc w:val="both"/>
        <w:rPr>
          <w:rFonts w:cs="Arial"/>
          <w:szCs w:val="20"/>
        </w:rPr>
      </w:pPr>
    </w:p>
    <w:p w14:paraId="140F2ACC" w14:textId="4F432802" w:rsidR="00415298" w:rsidRPr="009D2DC0" w:rsidRDefault="00415298" w:rsidP="008A3C64">
      <w:pPr>
        <w:widowControl w:val="0"/>
        <w:numPr>
          <w:ilvl w:val="0"/>
          <w:numId w:val="12"/>
        </w:numPr>
        <w:suppressAutoHyphens/>
        <w:spacing w:line="280" w:lineRule="atLeast"/>
        <w:jc w:val="both"/>
        <w:rPr>
          <w:rFonts w:cs="Arial"/>
          <w:szCs w:val="20"/>
        </w:rPr>
      </w:pPr>
      <w:r w:rsidRPr="009D2DC0">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9D2DC0" w:rsidRDefault="009E3167" w:rsidP="00415298">
      <w:pPr>
        <w:widowControl w:val="0"/>
        <w:suppressAutoHyphens/>
        <w:spacing w:line="280" w:lineRule="atLeast"/>
        <w:ind w:left="340"/>
        <w:jc w:val="both"/>
        <w:rPr>
          <w:rFonts w:cs="Arial"/>
        </w:rPr>
      </w:pPr>
    </w:p>
    <w:p w14:paraId="17BF004A" w14:textId="32700DF1" w:rsidR="00835C38" w:rsidRPr="009D2DC0" w:rsidRDefault="0065209F" w:rsidP="008A3C64">
      <w:pPr>
        <w:pStyle w:val="Odstavecseseznamem"/>
        <w:numPr>
          <w:ilvl w:val="0"/>
          <w:numId w:val="12"/>
        </w:numPr>
        <w:spacing w:after="120" w:line="280" w:lineRule="atLeast"/>
        <w:jc w:val="both"/>
        <w:rPr>
          <w:rFonts w:cs="Arial"/>
          <w:iCs/>
        </w:rPr>
      </w:pPr>
      <w:r w:rsidRPr="009D2DC0">
        <w:rPr>
          <w:rFonts w:cs="Arial"/>
          <w:iCs/>
        </w:rPr>
        <w:t xml:space="preserve">Prodávající </w:t>
      </w:r>
      <w:r w:rsidR="00835C38" w:rsidRPr="009D2DC0">
        <w:rPr>
          <w:rFonts w:cs="Arial"/>
          <w:iCs/>
        </w:rPr>
        <w:t>prohlašuje, že ke dni podpisu smlouvy není veden v registru plátců DPH jako nespolehlivý plátce. Dále prohlašuje, že jeho bankovní účet uváděný v záhlaví smlouvy je totožný s jeho účtem zveřejněným v registru plátců DPH.</w:t>
      </w:r>
      <w:r w:rsidR="00C04FA4" w:rsidRPr="009D2DC0">
        <w:rPr>
          <w:rFonts w:cs="Arial"/>
          <w:iCs/>
        </w:rPr>
        <w:t xml:space="preserve"> </w:t>
      </w:r>
      <w:r w:rsidRPr="009D2DC0">
        <w:rPr>
          <w:rFonts w:cs="Arial"/>
          <w:iCs/>
        </w:rPr>
        <w:t>Prodávající</w:t>
      </w:r>
      <w:r w:rsidR="00835C38" w:rsidRPr="009D2DC0">
        <w:rPr>
          <w:rFonts w:cs="Arial"/>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sidRPr="009D2DC0">
        <w:rPr>
          <w:rFonts w:cs="Arial"/>
          <w:iCs/>
        </w:rPr>
        <w:t xml:space="preserve">kupujícího </w:t>
      </w:r>
      <w:r w:rsidR="00835C38" w:rsidRPr="009D2DC0">
        <w:rPr>
          <w:rFonts w:cs="Arial"/>
          <w:iCs/>
        </w:rPr>
        <w:t xml:space="preserve">riziku plnění z titulu ručení za nezaplacenou daň dle § 109 zákona o DPH. Pokud okolnosti budou nasvědčovat tomu, že by mohla ve vztahu ke zdanitelným plněním realizovaným </w:t>
      </w:r>
      <w:r w:rsidRPr="009D2DC0">
        <w:rPr>
          <w:rFonts w:cs="Arial"/>
          <w:iCs/>
        </w:rPr>
        <w:t xml:space="preserve">prodávajícím </w:t>
      </w:r>
      <w:r w:rsidR="00835C38" w:rsidRPr="009D2DC0">
        <w:rPr>
          <w:rFonts w:cs="Arial"/>
          <w:iCs/>
        </w:rPr>
        <w:t xml:space="preserve">na základě této smlouvy vzniknout ručitelská povinnost ve smyslu § 109 zákona o DPH, vyhrazuje si </w:t>
      </w:r>
      <w:r w:rsidRPr="009D2DC0">
        <w:rPr>
          <w:rFonts w:cs="Arial"/>
          <w:iCs/>
        </w:rPr>
        <w:t xml:space="preserve">kupující </w:t>
      </w:r>
      <w:r w:rsidR="00835C38" w:rsidRPr="009D2DC0">
        <w:rPr>
          <w:rFonts w:cs="Arial"/>
          <w:iCs/>
        </w:rPr>
        <w:t xml:space="preserve">právo uhradit daň z těchto zdanitelných plnění místně příslušnému správci daně </w:t>
      </w:r>
      <w:r w:rsidRPr="009D2DC0">
        <w:rPr>
          <w:rFonts w:cs="Arial"/>
          <w:iCs/>
        </w:rPr>
        <w:t>prodávajícího</w:t>
      </w:r>
      <w:r w:rsidRPr="009D2DC0" w:rsidDel="0065209F">
        <w:rPr>
          <w:rFonts w:cs="Arial"/>
          <w:iCs/>
        </w:rPr>
        <w:t xml:space="preserve"> </w:t>
      </w:r>
      <w:r w:rsidR="00835C38" w:rsidRPr="009D2DC0">
        <w:rPr>
          <w:rFonts w:cs="Arial"/>
          <w:iCs/>
        </w:rPr>
        <w:t xml:space="preserve">postupem podle § 109a téhož zákona. </w:t>
      </w:r>
      <w:r w:rsidR="006B3C1A" w:rsidRPr="009D2DC0">
        <w:rPr>
          <w:rFonts w:cs="Arial"/>
          <w:iCs/>
        </w:rPr>
        <w:t>Prodávajícímu</w:t>
      </w:r>
      <w:r w:rsidR="00835C38" w:rsidRPr="009D2DC0">
        <w:rPr>
          <w:rFonts w:cs="Arial"/>
          <w:iCs/>
        </w:rPr>
        <w:t xml:space="preserve"> bude o tuto daň snížena úhrada. Aplikací výše uvedeného postupu zaniká závazek ve výši DPH uhrazené za </w:t>
      </w:r>
      <w:r w:rsidRPr="009D2DC0">
        <w:rPr>
          <w:rFonts w:cs="Arial"/>
          <w:iCs/>
        </w:rPr>
        <w:t>prodávajícího</w:t>
      </w:r>
      <w:r w:rsidR="00835C38" w:rsidRPr="009D2DC0">
        <w:rPr>
          <w:rFonts w:cs="Arial"/>
          <w:iCs/>
        </w:rPr>
        <w:t xml:space="preserve">. Uplatnění tohoto postupu úhrady daně se </w:t>
      </w:r>
      <w:r w:rsidRPr="009D2DC0">
        <w:rPr>
          <w:rFonts w:cs="Arial"/>
          <w:iCs/>
        </w:rPr>
        <w:t xml:space="preserve">kupující </w:t>
      </w:r>
      <w:r w:rsidR="00835C38" w:rsidRPr="009D2DC0">
        <w:rPr>
          <w:rFonts w:cs="Arial"/>
          <w:iCs/>
        </w:rPr>
        <w:t xml:space="preserve">zavazuje </w:t>
      </w:r>
      <w:r w:rsidRPr="009D2DC0">
        <w:rPr>
          <w:rFonts w:cs="Arial"/>
          <w:iCs/>
        </w:rPr>
        <w:t>prodávajíc</w:t>
      </w:r>
      <w:r w:rsidR="00FC15EE" w:rsidRPr="009D2DC0">
        <w:rPr>
          <w:rFonts w:cs="Arial"/>
          <w:iCs/>
        </w:rPr>
        <w:t>í</w:t>
      </w:r>
      <w:r w:rsidRPr="009D2DC0">
        <w:rPr>
          <w:rFonts w:cs="Arial"/>
          <w:iCs/>
        </w:rPr>
        <w:t>mu</w:t>
      </w:r>
      <w:r w:rsidRPr="009D2DC0" w:rsidDel="0065209F">
        <w:rPr>
          <w:rFonts w:cs="Arial"/>
          <w:iCs/>
        </w:rPr>
        <w:t xml:space="preserve"> </w:t>
      </w:r>
      <w:r w:rsidR="00835C38" w:rsidRPr="009D2DC0">
        <w:rPr>
          <w:rFonts w:cs="Arial"/>
          <w:iCs/>
        </w:rPr>
        <w:t>neprodleně písemně oznámit.</w:t>
      </w:r>
    </w:p>
    <w:p w14:paraId="5FFB9A3C" w14:textId="77777777" w:rsidR="009E3167" w:rsidRPr="009D2DC0" w:rsidRDefault="009E3167" w:rsidP="000A3FC0">
      <w:pPr>
        <w:spacing w:line="280" w:lineRule="atLeast"/>
        <w:rPr>
          <w:rFonts w:cs="Arial"/>
          <w:szCs w:val="20"/>
        </w:rPr>
      </w:pPr>
    </w:p>
    <w:p w14:paraId="5FFB9A3D" w14:textId="77777777" w:rsidR="00327D7B" w:rsidRPr="009D2DC0" w:rsidRDefault="00327D7B" w:rsidP="008A3C64">
      <w:pPr>
        <w:widowControl w:val="0"/>
        <w:numPr>
          <w:ilvl w:val="0"/>
          <w:numId w:val="12"/>
        </w:numPr>
        <w:suppressAutoHyphens/>
        <w:spacing w:line="280" w:lineRule="atLeast"/>
        <w:jc w:val="both"/>
        <w:rPr>
          <w:rFonts w:cs="Arial"/>
        </w:rPr>
      </w:pPr>
      <w:r w:rsidRPr="009D2DC0">
        <w:rPr>
          <w:rFonts w:cs="Arial"/>
          <w:szCs w:val="20"/>
        </w:rPr>
        <w:t>Nedílnou součástí této smlouvy jsou:</w:t>
      </w:r>
    </w:p>
    <w:p w14:paraId="5FFB9A3E" w14:textId="77777777" w:rsidR="00327D7B" w:rsidRPr="009D2DC0" w:rsidRDefault="00327D7B" w:rsidP="00060B31">
      <w:pPr>
        <w:spacing w:line="280" w:lineRule="atLeast"/>
        <w:jc w:val="both"/>
        <w:rPr>
          <w:rFonts w:cs="Arial"/>
          <w:szCs w:val="20"/>
        </w:rPr>
      </w:pPr>
    </w:p>
    <w:p w14:paraId="3AA170CC" w14:textId="6D5DA7CA" w:rsidR="00886A52" w:rsidRPr="009D2DC0" w:rsidRDefault="00886A52" w:rsidP="00B24CBE">
      <w:pPr>
        <w:spacing w:line="280" w:lineRule="atLeast"/>
        <w:ind w:left="360"/>
        <w:jc w:val="both"/>
        <w:rPr>
          <w:rFonts w:cs="Arial"/>
          <w:szCs w:val="20"/>
        </w:rPr>
      </w:pPr>
      <w:bookmarkStart w:id="13" w:name="_Hlk7680958"/>
      <w:r w:rsidRPr="009D2DC0">
        <w:rPr>
          <w:rFonts w:cs="Arial"/>
          <w:szCs w:val="20"/>
          <w:u w:val="single"/>
        </w:rPr>
        <w:t>Příloha 1</w:t>
      </w:r>
      <w:r w:rsidRPr="009D2DC0">
        <w:rPr>
          <w:rFonts w:cs="Arial"/>
          <w:szCs w:val="20"/>
        </w:rPr>
        <w:t xml:space="preserve"> – Cenová specifikace předmětu plnění;</w:t>
      </w:r>
    </w:p>
    <w:p w14:paraId="5E71162E" w14:textId="77777777" w:rsidR="00886A52" w:rsidRPr="009D2DC0" w:rsidRDefault="00886A52" w:rsidP="00886A52">
      <w:pPr>
        <w:spacing w:line="280" w:lineRule="atLeast"/>
        <w:ind w:left="360"/>
        <w:jc w:val="both"/>
        <w:rPr>
          <w:rFonts w:cs="Arial"/>
          <w:szCs w:val="20"/>
        </w:rPr>
      </w:pPr>
      <w:r w:rsidRPr="009D2DC0">
        <w:rPr>
          <w:rFonts w:cs="Arial"/>
          <w:szCs w:val="20"/>
          <w:u w:val="single"/>
        </w:rPr>
        <w:t>Příloha 2</w:t>
      </w:r>
      <w:r w:rsidRPr="009D2DC0">
        <w:rPr>
          <w:rFonts w:cs="Arial"/>
          <w:szCs w:val="20"/>
        </w:rPr>
        <w:t xml:space="preserve"> – Technická specifikace předmětu plnění veřejné zakázky;</w:t>
      </w:r>
    </w:p>
    <w:p w14:paraId="336CC05F" w14:textId="77777777" w:rsidR="00886A52" w:rsidRPr="009D2DC0" w:rsidRDefault="00886A52" w:rsidP="00886A52">
      <w:pPr>
        <w:spacing w:line="280" w:lineRule="atLeast"/>
        <w:ind w:left="360"/>
        <w:jc w:val="both"/>
        <w:rPr>
          <w:rFonts w:cs="Arial"/>
          <w:szCs w:val="20"/>
        </w:rPr>
      </w:pPr>
      <w:r w:rsidRPr="009D2DC0">
        <w:rPr>
          <w:rFonts w:cs="Arial"/>
          <w:szCs w:val="20"/>
          <w:u w:val="single"/>
        </w:rPr>
        <w:t>Příloha 3</w:t>
      </w:r>
      <w:r w:rsidRPr="009D2DC0">
        <w:rPr>
          <w:rFonts w:cs="Arial"/>
          <w:szCs w:val="20"/>
        </w:rPr>
        <w:t xml:space="preserve"> – Technické parametry uváděné prodávajícím;</w:t>
      </w:r>
    </w:p>
    <w:p w14:paraId="6E1CD84C" w14:textId="77777777" w:rsidR="00886A52" w:rsidRPr="009D2DC0" w:rsidRDefault="00886A52" w:rsidP="00886A52">
      <w:pPr>
        <w:spacing w:line="280" w:lineRule="atLeast"/>
        <w:ind w:left="360"/>
        <w:jc w:val="both"/>
        <w:rPr>
          <w:rFonts w:cs="Arial"/>
          <w:szCs w:val="20"/>
        </w:rPr>
      </w:pPr>
      <w:r w:rsidRPr="009D2DC0">
        <w:rPr>
          <w:rFonts w:cs="Arial"/>
          <w:szCs w:val="20"/>
          <w:u w:val="single"/>
        </w:rPr>
        <w:t>Příloha 4</w:t>
      </w:r>
      <w:r w:rsidRPr="009D2DC0">
        <w:rPr>
          <w:rFonts w:cs="Arial"/>
          <w:szCs w:val="20"/>
        </w:rPr>
        <w:t xml:space="preserve"> – </w:t>
      </w:r>
      <w:r w:rsidRPr="009D2DC0">
        <w:rPr>
          <w:rFonts w:eastAsia="Calibri" w:cs="Arial"/>
          <w:szCs w:val="20"/>
          <w:lang w:eastAsia="en-US"/>
        </w:rPr>
        <w:t>Obchodní podmínky a prohlášení prodávajícího o akceptaci vybraných ustanovení obchodních podmínek</w:t>
      </w:r>
      <w:r w:rsidRPr="009D2DC0">
        <w:rPr>
          <w:rFonts w:cs="Arial"/>
          <w:szCs w:val="20"/>
        </w:rPr>
        <w:t>;</w:t>
      </w:r>
    </w:p>
    <w:p w14:paraId="63A2C901" w14:textId="729FED13" w:rsidR="00886A52" w:rsidRPr="009D2DC0" w:rsidRDefault="00886A52" w:rsidP="00886A52">
      <w:pPr>
        <w:spacing w:line="280" w:lineRule="atLeast"/>
        <w:ind w:left="360"/>
        <w:jc w:val="both"/>
        <w:rPr>
          <w:rFonts w:eastAsia="Calibri" w:cs="Arial"/>
          <w:szCs w:val="20"/>
          <w:lang w:eastAsia="en-US"/>
        </w:rPr>
      </w:pPr>
      <w:r w:rsidRPr="009D2DC0">
        <w:rPr>
          <w:rFonts w:eastAsia="Calibri" w:cs="Arial"/>
          <w:szCs w:val="20"/>
          <w:u w:val="single"/>
          <w:lang w:eastAsia="en-US"/>
        </w:rPr>
        <w:t>Příloha 5</w:t>
      </w:r>
      <w:r w:rsidRPr="009D2DC0">
        <w:rPr>
          <w:rFonts w:eastAsia="Calibri" w:cs="Arial"/>
          <w:szCs w:val="20"/>
          <w:lang w:eastAsia="en-US"/>
        </w:rPr>
        <w:t xml:space="preserve"> – </w:t>
      </w:r>
      <w:r w:rsidR="00144972" w:rsidRPr="009D2DC0">
        <w:rPr>
          <w:rFonts w:eastAsia="Calibri" w:cs="Arial"/>
          <w:szCs w:val="20"/>
          <w:lang w:eastAsia="en-US"/>
        </w:rPr>
        <w:t>Podmínky balení a zapůjčení, vrácení a úhrady ceny obalů</w:t>
      </w:r>
      <w:r w:rsidRPr="009D2DC0">
        <w:rPr>
          <w:rFonts w:eastAsia="Calibri" w:cs="Arial"/>
          <w:szCs w:val="20"/>
          <w:lang w:eastAsia="en-US"/>
        </w:rPr>
        <w:t>;</w:t>
      </w:r>
    </w:p>
    <w:p w14:paraId="77060CB1" w14:textId="7807C7EE" w:rsidR="00886A52" w:rsidRPr="009D2DC0" w:rsidRDefault="00886A52" w:rsidP="00886A52">
      <w:pPr>
        <w:spacing w:line="280" w:lineRule="atLeast"/>
        <w:ind w:left="360"/>
        <w:jc w:val="both"/>
        <w:rPr>
          <w:rFonts w:eastAsia="Calibri" w:cs="Arial"/>
          <w:szCs w:val="20"/>
          <w:lang w:eastAsia="en-US"/>
        </w:rPr>
      </w:pPr>
      <w:r w:rsidRPr="009D2DC0">
        <w:rPr>
          <w:rFonts w:eastAsia="Calibri" w:cs="Arial"/>
          <w:szCs w:val="20"/>
          <w:u w:val="single"/>
          <w:lang w:eastAsia="en-US"/>
        </w:rPr>
        <w:t>Příloha 6</w:t>
      </w:r>
      <w:r w:rsidRPr="009D2DC0">
        <w:rPr>
          <w:rFonts w:eastAsia="Calibri" w:cs="Arial"/>
          <w:szCs w:val="20"/>
          <w:lang w:eastAsia="en-US"/>
        </w:rPr>
        <w:t xml:space="preserve"> – </w:t>
      </w:r>
      <w:r w:rsidR="00616A84" w:rsidRPr="009D2DC0">
        <w:rPr>
          <w:rFonts w:cs="Arial"/>
          <w:szCs w:val="20"/>
        </w:rPr>
        <w:t>Specifické podmínky pro dopravu, skladování nebo manipulaci</w:t>
      </w:r>
      <w:r w:rsidRPr="009D2DC0">
        <w:rPr>
          <w:rFonts w:eastAsia="Calibri" w:cs="Arial"/>
          <w:szCs w:val="20"/>
          <w:lang w:eastAsia="en-US"/>
        </w:rPr>
        <w:t>;</w:t>
      </w:r>
    </w:p>
    <w:p w14:paraId="0EBB5296" w14:textId="29318B28" w:rsidR="00616A84" w:rsidRPr="009D2DC0" w:rsidRDefault="00616A84" w:rsidP="00886A52">
      <w:pPr>
        <w:spacing w:line="280" w:lineRule="atLeast"/>
        <w:ind w:left="360"/>
        <w:jc w:val="both"/>
        <w:rPr>
          <w:rFonts w:eastAsia="Calibri" w:cs="Arial"/>
          <w:szCs w:val="20"/>
          <w:lang w:eastAsia="en-US"/>
        </w:rPr>
      </w:pPr>
      <w:r w:rsidRPr="009D2DC0">
        <w:rPr>
          <w:rFonts w:eastAsia="Calibri" w:cs="Arial"/>
          <w:szCs w:val="20"/>
          <w:lang w:eastAsia="en-US"/>
        </w:rPr>
        <w:t>.</w:t>
      </w:r>
    </w:p>
    <w:bookmarkEnd w:id="13"/>
    <w:p w14:paraId="5FFB9A48" w14:textId="5B74935F" w:rsidR="00327D7B" w:rsidRPr="009D2DC0" w:rsidRDefault="00327D7B" w:rsidP="00B65E1C">
      <w:pPr>
        <w:spacing w:line="280" w:lineRule="atLeast"/>
        <w:ind w:left="360"/>
        <w:jc w:val="both"/>
        <w:rPr>
          <w:rFonts w:cs="Arial"/>
          <w:snapToGrid w:val="0"/>
          <w:szCs w:val="20"/>
        </w:rPr>
      </w:pPr>
    </w:p>
    <w:p w14:paraId="5FFB9A49" w14:textId="77777777" w:rsidR="00327D7B" w:rsidRPr="009D2DC0" w:rsidRDefault="00327D7B" w:rsidP="00060B31">
      <w:pPr>
        <w:spacing w:line="280" w:lineRule="atLeast"/>
        <w:jc w:val="both"/>
        <w:rPr>
          <w:rFonts w:cs="Arial"/>
          <w:szCs w:val="20"/>
        </w:rPr>
      </w:pPr>
    </w:p>
    <w:p w14:paraId="5FFB9A4A" w14:textId="246B673C" w:rsidR="00327D7B" w:rsidRPr="009D2DC0" w:rsidRDefault="00327D7B" w:rsidP="006D1571">
      <w:pPr>
        <w:spacing w:line="280" w:lineRule="atLeast"/>
        <w:jc w:val="both"/>
        <w:rPr>
          <w:rFonts w:cs="Arial"/>
          <w:szCs w:val="20"/>
        </w:rPr>
      </w:pPr>
      <w:r w:rsidRPr="009D2DC0">
        <w:rPr>
          <w:rFonts w:cs="Arial"/>
          <w:szCs w:val="20"/>
        </w:rPr>
        <w:t>V </w:t>
      </w:r>
      <w:r w:rsidR="006D1571" w:rsidRPr="009D2DC0">
        <w:rPr>
          <w:rFonts w:cs="Arial"/>
          <w:szCs w:val="20"/>
          <w:highlight w:val="green"/>
        </w:rPr>
        <w:t xml:space="preserve">doplní </w:t>
      </w:r>
      <w:r w:rsidR="00774D53" w:rsidRPr="009D2DC0">
        <w:rPr>
          <w:rFonts w:cs="Arial"/>
          <w:szCs w:val="20"/>
          <w:highlight w:val="green"/>
        </w:rPr>
        <w:t>účastník</w:t>
      </w:r>
      <w:r w:rsidR="00774D53" w:rsidRPr="009D2DC0">
        <w:rPr>
          <w:rFonts w:cs="Arial"/>
          <w:szCs w:val="20"/>
        </w:rPr>
        <w:t xml:space="preserve"> </w:t>
      </w:r>
      <w:r w:rsidRPr="009D2DC0">
        <w:rPr>
          <w:rFonts w:cs="Arial"/>
          <w:szCs w:val="20"/>
        </w:rPr>
        <w:t>dne</w:t>
      </w:r>
      <w:r w:rsidR="006D1571" w:rsidRPr="009D2DC0">
        <w:rPr>
          <w:rFonts w:cs="Arial"/>
          <w:szCs w:val="20"/>
        </w:rPr>
        <w:t xml:space="preserve"> </w:t>
      </w:r>
      <w:r w:rsidR="006D1571" w:rsidRPr="009D2DC0">
        <w:rPr>
          <w:rFonts w:cs="Arial"/>
          <w:szCs w:val="20"/>
          <w:highlight w:val="green"/>
        </w:rPr>
        <w:t xml:space="preserve">doplní </w:t>
      </w:r>
      <w:r w:rsidR="00774D53" w:rsidRPr="009D2DC0">
        <w:rPr>
          <w:rFonts w:cs="Arial"/>
          <w:szCs w:val="20"/>
          <w:highlight w:val="green"/>
        </w:rPr>
        <w:t>účastník</w:t>
      </w:r>
      <w:r w:rsidRPr="009D2DC0">
        <w:rPr>
          <w:rFonts w:cs="Arial"/>
          <w:szCs w:val="20"/>
        </w:rPr>
        <w:tab/>
      </w:r>
      <w:r w:rsidR="00C42C9B" w:rsidRPr="009D2DC0">
        <w:rPr>
          <w:rFonts w:cs="Arial"/>
          <w:szCs w:val="20"/>
        </w:rPr>
        <w:t xml:space="preserve">            </w:t>
      </w:r>
      <w:r w:rsidRPr="009D2DC0">
        <w:rPr>
          <w:rFonts w:cs="Arial"/>
          <w:szCs w:val="20"/>
        </w:rPr>
        <w:t>V</w:t>
      </w:r>
      <w:r w:rsidR="001317C1" w:rsidRPr="009D2DC0">
        <w:rPr>
          <w:rFonts w:cs="Arial"/>
          <w:szCs w:val="20"/>
        </w:rPr>
        <w:t> </w:t>
      </w:r>
      <w:r w:rsidR="00F36C17" w:rsidRPr="009D2DC0">
        <w:rPr>
          <w:rFonts w:cs="Arial"/>
          <w:szCs w:val="20"/>
        </w:rPr>
        <w:t>Brně</w:t>
      </w:r>
      <w:r w:rsidR="006D1571" w:rsidRPr="009D2DC0">
        <w:rPr>
          <w:rFonts w:cs="Arial"/>
          <w:szCs w:val="20"/>
        </w:rPr>
        <w:t xml:space="preserve"> </w:t>
      </w:r>
      <w:r w:rsidRPr="009D2DC0">
        <w:rPr>
          <w:rFonts w:cs="Arial"/>
          <w:szCs w:val="20"/>
        </w:rPr>
        <w:t>dne</w:t>
      </w:r>
      <w:r w:rsidR="006D1571" w:rsidRPr="009D2DC0">
        <w:rPr>
          <w:rFonts w:cs="Arial"/>
          <w:szCs w:val="20"/>
        </w:rPr>
        <w:t xml:space="preserve"> </w:t>
      </w:r>
    </w:p>
    <w:p w14:paraId="5FFB9A4B" w14:textId="77777777" w:rsidR="00327D7B" w:rsidRPr="009D2DC0" w:rsidRDefault="00327D7B" w:rsidP="00060B31">
      <w:pPr>
        <w:spacing w:line="280" w:lineRule="atLeast"/>
        <w:jc w:val="both"/>
        <w:rPr>
          <w:rFonts w:cs="Arial"/>
          <w:szCs w:val="20"/>
        </w:rPr>
      </w:pPr>
    </w:p>
    <w:p w14:paraId="5FFB9A4C" w14:textId="77777777" w:rsidR="00327D7B" w:rsidRPr="009D2DC0" w:rsidRDefault="00327D7B" w:rsidP="00060B31">
      <w:pPr>
        <w:spacing w:line="280" w:lineRule="atLeast"/>
        <w:jc w:val="both"/>
        <w:rPr>
          <w:rFonts w:cs="Arial"/>
          <w:szCs w:val="20"/>
        </w:rPr>
      </w:pPr>
    </w:p>
    <w:p w14:paraId="5FFB9A4D" w14:textId="7A95B488" w:rsidR="00327D7B" w:rsidRPr="009D2DC0" w:rsidRDefault="0065209F" w:rsidP="00060B31">
      <w:pPr>
        <w:spacing w:line="280" w:lineRule="atLeast"/>
        <w:jc w:val="both"/>
        <w:rPr>
          <w:rFonts w:cs="Arial"/>
          <w:b/>
          <w:szCs w:val="20"/>
        </w:rPr>
      </w:pPr>
      <w:r w:rsidRPr="009D2DC0">
        <w:rPr>
          <w:rFonts w:cs="Arial"/>
          <w:b/>
          <w:szCs w:val="20"/>
        </w:rPr>
        <w:t>Prodávající</w:t>
      </w:r>
      <w:r w:rsidR="00327D7B" w:rsidRPr="009D2DC0">
        <w:rPr>
          <w:rFonts w:cs="Arial"/>
          <w:b/>
          <w:szCs w:val="20"/>
        </w:rPr>
        <w:t>:</w:t>
      </w:r>
      <w:r w:rsidR="00327D7B" w:rsidRPr="009D2DC0">
        <w:rPr>
          <w:rFonts w:cs="Arial"/>
          <w:b/>
          <w:szCs w:val="20"/>
        </w:rPr>
        <w:tab/>
      </w:r>
      <w:r w:rsidR="00327D7B" w:rsidRPr="009D2DC0">
        <w:rPr>
          <w:rFonts w:cs="Arial"/>
          <w:b/>
          <w:szCs w:val="20"/>
        </w:rPr>
        <w:tab/>
      </w:r>
      <w:r w:rsidR="00327D7B" w:rsidRPr="009D2DC0">
        <w:rPr>
          <w:rFonts w:cs="Arial"/>
          <w:b/>
          <w:szCs w:val="20"/>
        </w:rPr>
        <w:tab/>
      </w:r>
      <w:r w:rsidR="00327D7B" w:rsidRPr="009D2DC0">
        <w:rPr>
          <w:rFonts w:cs="Arial"/>
          <w:b/>
          <w:szCs w:val="20"/>
        </w:rPr>
        <w:tab/>
      </w:r>
      <w:r w:rsidR="00327D7B" w:rsidRPr="009D2DC0">
        <w:rPr>
          <w:rFonts w:cs="Arial"/>
          <w:b/>
          <w:szCs w:val="20"/>
        </w:rPr>
        <w:tab/>
      </w:r>
      <w:r w:rsidRPr="009D2DC0">
        <w:rPr>
          <w:rFonts w:cs="Arial"/>
          <w:b/>
          <w:szCs w:val="20"/>
        </w:rPr>
        <w:t>Kupující</w:t>
      </w:r>
      <w:r w:rsidR="00327D7B" w:rsidRPr="009D2DC0">
        <w:rPr>
          <w:rFonts w:cs="Arial"/>
          <w:b/>
          <w:szCs w:val="20"/>
        </w:rPr>
        <w:t>:</w:t>
      </w:r>
      <w:r w:rsidR="00327D7B" w:rsidRPr="009D2DC0">
        <w:rPr>
          <w:rFonts w:cs="Arial"/>
          <w:b/>
          <w:szCs w:val="20"/>
        </w:rPr>
        <w:tab/>
      </w:r>
      <w:r w:rsidR="00327D7B" w:rsidRPr="009D2DC0">
        <w:rPr>
          <w:rFonts w:cs="Arial"/>
          <w:b/>
          <w:szCs w:val="20"/>
        </w:rPr>
        <w:tab/>
      </w:r>
      <w:r w:rsidR="00B1686C" w:rsidRPr="009D2DC0">
        <w:rPr>
          <w:rFonts w:cs="Arial"/>
          <w:b/>
          <w:bCs/>
          <w:iCs/>
          <w:szCs w:val="20"/>
        </w:rPr>
        <w:t>E.ON Distribuce, a.s.</w:t>
      </w:r>
    </w:p>
    <w:p w14:paraId="5FFB9A4E" w14:textId="77777777" w:rsidR="00327D7B" w:rsidRPr="009D2DC0" w:rsidRDefault="00327D7B" w:rsidP="00060B31">
      <w:pPr>
        <w:spacing w:line="280" w:lineRule="atLeast"/>
        <w:jc w:val="both"/>
        <w:rPr>
          <w:rFonts w:cs="Arial"/>
          <w:szCs w:val="20"/>
        </w:rPr>
      </w:pPr>
    </w:p>
    <w:p w14:paraId="5FFB9A4F" w14:textId="77777777" w:rsidR="00327D7B" w:rsidRPr="009D2DC0" w:rsidRDefault="00327D7B" w:rsidP="00060B31">
      <w:pPr>
        <w:spacing w:line="280" w:lineRule="atLeast"/>
        <w:jc w:val="both"/>
        <w:rPr>
          <w:rFonts w:cs="Arial"/>
          <w:szCs w:val="20"/>
        </w:rPr>
      </w:pPr>
    </w:p>
    <w:p w14:paraId="5FFB9A50" w14:textId="77777777" w:rsidR="00327D7B" w:rsidRPr="009D2DC0" w:rsidRDefault="00327D7B" w:rsidP="00060B31">
      <w:pPr>
        <w:spacing w:line="280" w:lineRule="atLeast"/>
        <w:jc w:val="both"/>
        <w:rPr>
          <w:rFonts w:cs="Arial"/>
          <w:szCs w:val="20"/>
        </w:rPr>
      </w:pPr>
      <w:r w:rsidRPr="009D2DC0">
        <w:rPr>
          <w:rFonts w:cs="Arial"/>
          <w:szCs w:val="20"/>
        </w:rPr>
        <w:t>________________________</w:t>
      </w:r>
      <w:r w:rsidRPr="009D2DC0">
        <w:rPr>
          <w:rFonts w:cs="Arial"/>
          <w:szCs w:val="20"/>
        </w:rPr>
        <w:tab/>
      </w:r>
      <w:r w:rsidRPr="009D2DC0">
        <w:rPr>
          <w:rFonts w:cs="Arial"/>
          <w:szCs w:val="20"/>
        </w:rPr>
        <w:tab/>
      </w:r>
      <w:r w:rsidRPr="009D2DC0">
        <w:rPr>
          <w:rFonts w:cs="Arial"/>
          <w:szCs w:val="20"/>
        </w:rPr>
        <w:tab/>
      </w:r>
      <w:r w:rsidRPr="009D2DC0">
        <w:rPr>
          <w:rFonts w:cs="Arial"/>
          <w:szCs w:val="20"/>
          <w:highlight w:val="yellow"/>
        </w:rPr>
        <w:t>____________________________________</w:t>
      </w:r>
    </w:p>
    <w:p w14:paraId="2F44A01A" w14:textId="47643214" w:rsidR="00835C38" w:rsidRPr="009D2DC0" w:rsidRDefault="00327D7B" w:rsidP="00835C38">
      <w:pPr>
        <w:spacing w:line="280" w:lineRule="atLeast"/>
        <w:rPr>
          <w:rFonts w:cs="Arial"/>
          <w:szCs w:val="20"/>
        </w:rPr>
      </w:pPr>
      <w:r w:rsidRPr="009D2DC0">
        <w:rPr>
          <w:rStyle w:val="platne1"/>
          <w:rFonts w:cs="Arial"/>
          <w:b/>
          <w:szCs w:val="20"/>
          <w:highlight w:val="green"/>
        </w:rPr>
        <w:t xml:space="preserve">doplní </w:t>
      </w:r>
      <w:r w:rsidR="00774D53" w:rsidRPr="009D2DC0">
        <w:rPr>
          <w:rStyle w:val="platne1"/>
          <w:rFonts w:cs="Arial"/>
          <w:b/>
          <w:szCs w:val="20"/>
          <w:highlight w:val="green"/>
        </w:rPr>
        <w:t>účastník</w:t>
      </w:r>
      <w:r w:rsidRPr="009D2DC0">
        <w:rPr>
          <w:rStyle w:val="platne1"/>
          <w:rFonts w:cs="Arial"/>
          <w:b/>
          <w:szCs w:val="20"/>
        </w:rPr>
        <w:tab/>
      </w:r>
      <w:r w:rsidRPr="009D2DC0">
        <w:rPr>
          <w:rStyle w:val="platne1"/>
          <w:rFonts w:cs="Arial"/>
          <w:b/>
          <w:szCs w:val="20"/>
        </w:rPr>
        <w:tab/>
      </w:r>
      <w:r w:rsidRPr="009D2DC0">
        <w:rPr>
          <w:rStyle w:val="platne1"/>
          <w:rFonts w:cs="Arial"/>
          <w:b/>
          <w:szCs w:val="20"/>
        </w:rPr>
        <w:tab/>
      </w:r>
      <w:r w:rsidRPr="009D2DC0">
        <w:rPr>
          <w:rFonts w:cs="Arial"/>
          <w:szCs w:val="20"/>
        </w:rPr>
        <w:tab/>
      </w:r>
    </w:p>
    <w:p w14:paraId="76BEC1FC" w14:textId="265C3AC9" w:rsidR="00835C38" w:rsidRPr="009D2DC0" w:rsidRDefault="00835C38" w:rsidP="00835C38">
      <w:pPr>
        <w:spacing w:line="280" w:lineRule="atLeast"/>
        <w:rPr>
          <w:rFonts w:cs="Arial"/>
        </w:rPr>
      </w:pPr>
      <w:r w:rsidRPr="009D2DC0">
        <w:rPr>
          <w:rFonts w:cs="Arial"/>
          <w:szCs w:val="20"/>
        </w:rPr>
        <w:tab/>
      </w:r>
      <w:r w:rsidRPr="009D2DC0">
        <w:rPr>
          <w:rFonts w:cs="Arial"/>
          <w:szCs w:val="20"/>
        </w:rPr>
        <w:tab/>
      </w:r>
      <w:r w:rsidRPr="009D2DC0">
        <w:rPr>
          <w:rFonts w:cs="Arial"/>
          <w:szCs w:val="20"/>
        </w:rPr>
        <w:tab/>
      </w:r>
      <w:r w:rsidRPr="009D2DC0">
        <w:rPr>
          <w:rFonts w:cs="Arial"/>
          <w:szCs w:val="20"/>
        </w:rPr>
        <w:tab/>
      </w:r>
      <w:r w:rsidRPr="009D2DC0">
        <w:rPr>
          <w:rFonts w:cs="Arial"/>
          <w:szCs w:val="20"/>
        </w:rPr>
        <w:tab/>
      </w:r>
      <w:r w:rsidRPr="009D2DC0">
        <w:rPr>
          <w:rFonts w:cs="Arial"/>
          <w:szCs w:val="20"/>
        </w:rPr>
        <w:tab/>
      </w:r>
    </w:p>
    <w:p w14:paraId="5FFB9A53" w14:textId="3D382DDF" w:rsidR="00B1686C" w:rsidRPr="009D2DC0" w:rsidRDefault="00B1686C" w:rsidP="00835C38">
      <w:pPr>
        <w:spacing w:line="280" w:lineRule="atLeast"/>
        <w:rPr>
          <w:rFonts w:cs="Arial"/>
          <w:szCs w:val="20"/>
        </w:rPr>
      </w:pPr>
    </w:p>
    <w:p w14:paraId="5FFB9A54" w14:textId="77777777" w:rsidR="00B1686C" w:rsidRPr="009D2DC0" w:rsidRDefault="00B1686C" w:rsidP="00060B31">
      <w:pPr>
        <w:spacing w:line="280" w:lineRule="atLeast"/>
        <w:rPr>
          <w:rFonts w:cs="Arial"/>
          <w:szCs w:val="20"/>
        </w:rPr>
      </w:pPr>
      <w:r w:rsidRPr="009D2DC0">
        <w:rPr>
          <w:rFonts w:cs="Arial"/>
          <w:szCs w:val="20"/>
        </w:rPr>
        <w:tab/>
      </w:r>
      <w:r w:rsidRPr="009D2DC0">
        <w:rPr>
          <w:rFonts w:cs="Arial"/>
          <w:szCs w:val="20"/>
        </w:rPr>
        <w:tab/>
      </w:r>
      <w:r w:rsidRPr="009D2DC0">
        <w:rPr>
          <w:rFonts w:cs="Arial"/>
          <w:szCs w:val="20"/>
        </w:rPr>
        <w:tab/>
      </w:r>
      <w:r w:rsidRPr="009D2DC0">
        <w:rPr>
          <w:rFonts w:cs="Arial"/>
          <w:szCs w:val="20"/>
        </w:rPr>
        <w:tab/>
      </w:r>
      <w:r w:rsidRPr="009D2DC0">
        <w:rPr>
          <w:rFonts w:cs="Arial"/>
          <w:szCs w:val="20"/>
        </w:rPr>
        <w:tab/>
      </w:r>
      <w:r w:rsidRPr="009D2DC0">
        <w:rPr>
          <w:rFonts w:cs="Arial"/>
          <w:szCs w:val="20"/>
        </w:rPr>
        <w:tab/>
      </w:r>
      <w:r w:rsidRPr="009D2DC0">
        <w:rPr>
          <w:rFonts w:cs="Arial"/>
          <w:szCs w:val="20"/>
          <w:highlight w:val="yellow"/>
        </w:rPr>
        <w:t>____________________________________</w:t>
      </w:r>
      <w:r w:rsidR="006D1571" w:rsidRPr="009D2DC0">
        <w:rPr>
          <w:rFonts w:cs="Arial"/>
          <w:szCs w:val="20"/>
        </w:rPr>
        <w:tab/>
      </w:r>
    </w:p>
    <w:p w14:paraId="5FFB9A57" w14:textId="097F669D" w:rsidR="00327D7B" w:rsidRPr="009D2DC0" w:rsidRDefault="00B1686C" w:rsidP="00B65E1C">
      <w:pPr>
        <w:spacing w:line="280" w:lineRule="atLeast"/>
        <w:rPr>
          <w:rFonts w:cs="Arial"/>
          <w:szCs w:val="20"/>
        </w:rPr>
      </w:pPr>
      <w:r w:rsidRPr="009D2DC0">
        <w:rPr>
          <w:rFonts w:cs="Arial"/>
          <w:szCs w:val="20"/>
        </w:rPr>
        <w:tab/>
      </w:r>
      <w:r w:rsidRPr="009D2DC0">
        <w:rPr>
          <w:rFonts w:cs="Arial"/>
          <w:szCs w:val="20"/>
        </w:rPr>
        <w:tab/>
      </w:r>
      <w:r w:rsidRPr="009D2DC0">
        <w:rPr>
          <w:rFonts w:cs="Arial"/>
          <w:szCs w:val="20"/>
        </w:rPr>
        <w:tab/>
      </w:r>
      <w:r w:rsidRPr="009D2DC0">
        <w:rPr>
          <w:rFonts w:cs="Arial"/>
          <w:szCs w:val="20"/>
        </w:rPr>
        <w:tab/>
      </w:r>
      <w:r w:rsidRPr="009D2DC0">
        <w:rPr>
          <w:rFonts w:cs="Arial"/>
          <w:szCs w:val="20"/>
        </w:rPr>
        <w:tab/>
      </w:r>
      <w:r w:rsidRPr="009D2DC0">
        <w:rPr>
          <w:rFonts w:cs="Arial"/>
          <w:szCs w:val="20"/>
        </w:rPr>
        <w:tab/>
      </w:r>
      <w:r w:rsidR="00835C38" w:rsidRPr="009D2DC0">
        <w:rPr>
          <w:rFonts w:cs="Arial"/>
          <w:szCs w:val="20"/>
        </w:rPr>
        <w:tab/>
      </w:r>
      <w:r w:rsidR="00835C38" w:rsidRPr="009D2DC0">
        <w:rPr>
          <w:rFonts w:cs="Arial"/>
          <w:szCs w:val="20"/>
        </w:rPr>
        <w:tab/>
      </w:r>
      <w:r w:rsidR="00835C38" w:rsidRPr="009D2DC0">
        <w:rPr>
          <w:rFonts w:cs="Arial"/>
          <w:szCs w:val="20"/>
        </w:rPr>
        <w:tab/>
      </w:r>
      <w:r w:rsidR="00835C38" w:rsidRPr="009D2DC0">
        <w:rPr>
          <w:rFonts w:cs="Arial"/>
          <w:szCs w:val="20"/>
        </w:rPr>
        <w:tab/>
      </w:r>
      <w:r w:rsidR="00835C38" w:rsidRPr="009D2DC0">
        <w:rPr>
          <w:rFonts w:cs="Arial"/>
          <w:szCs w:val="20"/>
        </w:rPr>
        <w:tab/>
      </w:r>
    </w:p>
    <w:sectPr w:rsidR="00327D7B" w:rsidRPr="009D2DC0"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A97DD" w14:textId="77777777" w:rsidR="00404854" w:rsidRDefault="00404854" w:rsidP="00E25C9A">
      <w:r>
        <w:separator/>
      </w:r>
    </w:p>
  </w:endnote>
  <w:endnote w:type="continuationSeparator" w:id="0">
    <w:p w14:paraId="2C20444C" w14:textId="77777777" w:rsidR="00404854" w:rsidRDefault="00404854" w:rsidP="00E25C9A">
      <w:r>
        <w:continuationSeparator/>
      </w:r>
    </w:p>
  </w:endnote>
  <w:endnote w:type="continuationNotice" w:id="1">
    <w:p w14:paraId="3F725B3A" w14:textId="77777777" w:rsidR="00404854" w:rsidRDefault="004048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B9C6A" w14:textId="4EC26301" w:rsidR="00AC1D8D" w:rsidRPr="00F33418" w:rsidRDefault="00AC1D8D"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E8083F">
      <w:rPr>
        <w:rStyle w:val="slostrnky"/>
        <w:noProof/>
        <w:sz w:val="18"/>
        <w:szCs w:val="20"/>
      </w:rPr>
      <w:t>17</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E8083F">
      <w:rPr>
        <w:rStyle w:val="slostrnky"/>
        <w:noProof/>
        <w:sz w:val="18"/>
        <w:szCs w:val="20"/>
      </w:rPr>
      <w:t>17</w:t>
    </w:r>
    <w:r w:rsidRPr="00F33418">
      <w:rPr>
        <w:rStyle w:val="slostrnky"/>
        <w:sz w:val="18"/>
        <w:szCs w:val="20"/>
      </w:rPr>
      <w:fldChar w:fldCharType="end"/>
    </w:r>
  </w:p>
  <w:p w14:paraId="5FFB9C6B" w14:textId="77777777" w:rsidR="00AC1D8D" w:rsidRPr="005619CD" w:rsidRDefault="00AC1D8D"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32778" w14:textId="77777777" w:rsidR="00404854" w:rsidRDefault="00404854" w:rsidP="00E25C9A">
      <w:r>
        <w:separator/>
      </w:r>
    </w:p>
  </w:footnote>
  <w:footnote w:type="continuationSeparator" w:id="0">
    <w:p w14:paraId="32A57C38" w14:textId="77777777" w:rsidR="00404854" w:rsidRDefault="00404854" w:rsidP="00E25C9A">
      <w:r>
        <w:continuationSeparator/>
      </w:r>
    </w:p>
  </w:footnote>
  <w:footnote w:type="continuationNotice" w:id="1">
    <w:p w14:paraId="0A0186B6" w14:textId="77777777" w:rsidR="00404854" w:rsidRDefault="004048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E5AA0" w14:textId="57E0355F" w:rsidR="00901738" w:rsidRDefault="00901738" w:rsidP="00901738">
    <w:pPr>
      <w:pStyle w:val="Zhlav"/>
      <w:jc w:val="right"/>
      <w:rPr>
        <w:b/>
        <w:sz w:val="18"/>
        <w:szCs w:val="20"/>
      </w:rPr>
    </w:pPr>
    <w:bookmarkStart w:id="14" w:name="_Hlk19711000"/>
    <w:r>
      <w:rPr>
        <w:b/>
        <w:sz w:val="18"/>
        <w:szCs w:val="20"/>
      </w:rPr>
      <w:t xml:space="preserve">Číslo smlouvy kupujícího: </w:t>
    </w:r>
    <w:r w:rsidRPr="000A0E80">
      <w:rPr>
        <w:b/>
        <w:sz w:val="18"/>
        <w:szCs w:val="20"/>
        <w:highlight w:val="yellow"/>
      </w:rPr>
      <w:t>doplní zadavatel</w:t>
    </w:r>
  </w:p>
  <w:p w14:paraId="13F7A8CF" w14:textId="77777777" w:rsidR="00901738" w:rsidRDefault="00901738" w:rsidP="00901738">
    <w:pPr>
      <w:pStyle w:val="Zhlav"/>
      <w:jc w:val="right"/>
      <w:rPr>
        <w:b/>
        <w:sz w:val="18"/>
        <w:szCs w:val="20"/>
      </w:rPr>
    </w:pPr>
    <w:r>
      <w:rPr>
        <w:b/>
        <w:sz w:val="18"/>
        <w:szCs w:val="20"/>
      </w:rPr>
      <w:t xml:space="preserve">Číslo smlouvy prodávajícího č. 1: </w:t>
    </w:r>
    <w:r>
      <w:rPr>
        <w:b/>
        <w:sz w:val="18"/>
        <w:szCs w:val="20"/>
        <w:highlight w:val="green"/>
      </w:rPr>
      <w:t>doplní účastník</w:t>
    </w:r>
  </w:p>
  <w:p w14:paraId="1F13CA45" w14:textId="77777777" w:rsidR="00901738" w:rsidRPr="002A4F5A" w:rsidRDefault="00901738" w:rsidP="00901738">
    <w:pPr>
      <w:pStyle w:val="Zhlav"/>
      <w:jc w:val="right"/>
      <w:rPr>
        <w:b/>
        <w:sz w:val="18"/>
        <w:szCs w:val="20"/>
      </w:rPr>
    </w:pPr>
    <w:r>
      <w:rPr>
        <w:b/>
        <w:sz w:val="18"/>
        <w:szCs w:val="20"/>
      </w:rPr>
      <w:t xml:space="preserve">Číslo smlouvy prodávajícího č. 2: </w:t>
    </w:r>
    <w:r>
      <w:rPr>
        <w:b/>
        <w:sz w:val="18"/>
        <w:szCs w:val="20"/>
        <w:highlight w:val="green"/>
      </w:rPr>
      <w:t>doplní účastník</w:t>
    </w:r>
  </w:p>
  <w:bookmarkEnd w:id="14"/>
  <w:p w14:paraId="5FFB9C69" w14:textId="77777777" w:rsidR="00AC1D8D" w:rsidRPr="002A4F5A" w:rsidRDefault="00AC1D8D"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1802C18"/>
    <w:multiLevelType w:val="hybridMultilevel"/>
    <w:tmpl w:val="D14C019A"/>
    <w:lvl w:ilvl="0" w:tplc="1D7C668E">
      <w:start w:val="1"/>
      <w:numFmt w:val="decimal"/>
      <w:lvlText w:val="%1."/>
      <w:lvlJc w:val="left"/>
      <w:pPr>
        <w:ind w:left="501" w:hanging="360"/>
      </w:pPr>
      <w:rPr>
        <w:rFonts w:cs="Times New Roman" w:hint="default"/>
      </w:rPr>
    </w:lvl>
    <w:lvl w:ilvl="1" w:tplc="04050019">
      <w:start w:val="1"/>
      <w:numFmt w:val="lowerLetter"/>
      <w:lvlText w:val="%2."/>
      <w:lvlJc w:val="left"/>
      <w:pPr>
        <w:ind w:left="1581" w:hanging="360"/>
      </w:pPr>
      <w:rPr>
        <w:rFonts w:cs="Times New Roman"/>
      </w:rPr>
    </w:lvl>
    <w:lvl w:ilvl="2" w:tplc="0405001B">
      <w:start w:val="1"/>
      <w:numFmt w:val="lowerRoman"/>
      <w:lvlText w:val="%3."/>
      <w:lvlJc w:val="right"/>
      <w:pPr>
        <w:ind w:left="2301" w:hanging="180"/>
      </w:pPr>
      <w:rPr>
        <w:rFonts w:cs="Times New Roman"/>
      </w:rPr>
    </w:lvl>
    <w:lvl w:ilvl="3" w:tplc="0405000F" w:tentative="1">
      <w:start w:val="1"/>
      <w:numFmt w:val="decimal"/>
      <w:lvlText w:val="%4."/>
      <w:lvlJc w:val="left"/>
      <w:pPr>
        <w:ind w:left="3021" w:hanging="360"/>
      </w:pPr>
      <w:rPr>
        <w:rFonts w:cs="Times New Roman"/>
      </w:rPr>
    </w:lvl>
    <w:lvl w:ilvl="4" w:tplc="04050019" w:tentative="1">
      <w:start w:val="1"/>
      <w:numFmt w:val="lowerLetter"/>
      <w:lvlText w:val="%5."/>
      <w:lvlJc w:val="left"/>
      <w:pPr>
        <w:ind w:left="3741" w:hanging="360"/>
      </w:pPr>
      <w:rPr>
        <w:rFonts w:cs="Times New Roman"/>
      </w:rPr>
    </w:lvl>
    <w:lvl w:ilvl="5" w:tplc="0405001B" w:tentative="1">
      <w:start w:val="1"/>
      <w:numFmt w:val="lowerRoman"/>
      <w:lvlText w:val="%6."/>
      <w:lvlJc w:val="right"/>
      <w:pPr>
        <w:ind w:left="4461" w:hanging="180"/>
      </w:pPr>
      <w:rPr>
        <w:rFonts w:cs="Times New Roman"/>
      </w:rPr>
    </w:lvl>
    <w:lvl w:ilvl="6" w:tplc="0405000F" w:tentative="1">
      <w:start w:val="1"/>
      <w:numFmt w:val="decimal"/>
      <w:lvlText w:val="%7."/>
      <w:lvlJc w:val="left"/>
      <w:pPr>
        <w:ind w:left="5181" w:hanging="360"/>
      </w:pPr>
      <w:rPr>
        <w:rFonts w:cs="Times New Roman"/>
      </w:rPr>
    </w:lvl>
    <w:lvl w:ilvl="7" w:tplc="04050019" w:tentative="1">
      <w:start w:val="1"/>
      <w:numFmt w:val="lowerLetter"/>
      <w:lvlText w:val="%8."/>
      <w:lvlJc w:val="left"/>
      <w:pPr>
        <w:ind w:left="5901" w:hanging="360"/>
      </w:pPr>
      <w:rPr>
        <w:rFonts w:cs="Times New Roman"/>
      </w:rPr>
    </w:lvl>
    <w:lvl w:ilvl="8" w:tplc="0405001B" w:tentative="1">
      <w:start w:val="1"/>
      <w:numFmt w:val="lowerRoman"/>
      <w:lvlText w:val="%9."/>
      <w:lvlJc w:val="right"/>
      <w:pPr>
        <w:ind w:left="6621" w:hanging="180"/>
      </w:pPr>
      <w:rPr>
        <w:rFonts w:cs="Times New Roman"/>
      </w:rPr>
    </w:lvl>
  </w:abstractNum>
  <w:abstractNum w:abstractNumId="4"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5"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1"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4C150B5D"/>
    <w:multiLevelType w:val="hybridMultilevel"/>
    <w:tmpl w:val="E5962720"/>
    <w:lvl w:ilvl="0" w:tplc="0C64AF6A">
      <w:start w:val="11"/>
      <w:numFmt w:val="decimal"/>
      <w:lvlText w:val="%1."/>
      <w:lvlJc w:val="left"/>
      <w:pPr>
        <w:ind w:left="717" w:hanging="360"/>
      </w:pPr>
      <w:rPr>
        <w:rFonts w:cs="Times New Roman"/>
      </w:rPr>
    </w:lvl>
    <w:lvl w:ilvl="1" w:tplc="04050019">
      <w:start w:val="1"/>
      <w:numFmt w:val="lowerLetter"/>
      <w:lvlText w:val="%2."/>
      <w:lvlJc w:val="left"/>
      <w:pPr>
        <w:ind w:left="1437" w:hanging="360"/>
      </w:pPr>
    </w:lvl>
    <w:lvl w:ilvl="2" w:tplc="0405001B">
      <w:start w:val="1"/>
      <w:numFmt w:val="lowerRoman"/>
      <w:lvlText w:val="%3."/>
      <w:lvlJc w:val="right"/>
      <w:pPr>
        <w:ind w:left="2157" w:hanging="180"/>
      </w:pPr>
    </w:lvl>
    <w:lvl w:ilvl="3" w:tplc="0405000F">
      <w:start w:val="1"/>
      <w:numFmt w:val="decimal"/>
      <w:lvlText w:val="%4."/>
      <w:lvlJc w:val="left"/>
      <w:pPr>
        <w:ind w:left="2877" w:hanging="360"/>
      </w:pPr>
    </w:lvl>
    <w:lvl w:ilvl="4" w:tplc="04050019">
      <w:start w:val="1"/>
      <w:numFmt w:val="lowerLetter"/>
      <w:lvlText w:val="%5."/>
      <w:lvlJc w:val="left"/>
      <w:pPr>
        <w:ind w:left="3597" w:hanging="360"/>
      </w:pPr>
    </w:lvl>
    <w:lvl w:ilvl="5" w:tplc="0405001B">
      <w:start w:val="1"/>
      <w:numFmt w:val="lowerRoman"/>
      <w:lvlText w:val="%6."/>
      <w:lvlJc w:val="right"/>
      <w:pPr>
        <w:ind w:left="4317" w:hanging="180"/>
      </w:pPr>
    </w:lvl>
    <w:lvl w:ilvl="6" w:tplc="0405000F">
      <w:start w:val="1"/>
      <w:numFmt w:val="decimal"/>
      <w:lvlText w:val="%7."/>
      <w:lvlJc w:val="left"/>
      <w:pPr>
        <w:ind w:left="5037" w:hanging="360"/>
      </w:pPr>
    </w:lvl>
    <w:lvl w:ilvl="7" w:tplc="04050019">
      <w:start w:val="1"/>
      <w:numFmt w:val="lowerLetter"/>
      <w:lvlText w:val="%8."/>
      <w:lvlJc w:val="left"/>
      <w:pPr>
        <w:ind w:left="5757" w:hanging="360"/>
      </w:pPr>
    </w:lvl>
    <w:lvl w:ilvl="8" w:tplc="0405001B">
      <w:start w:val="1"/>
      <w:numFmt w:val="lowerRoman"/>
      <w:lvlText w:val="%9."/>
      <w:lvlJc w:val="right"/>
      <w:pPr>
        <w:ind w:left="6477" w:hanging="180"/>
      </w:pPr>
    </w:lvl>
  </w:abstractNum>
  <w:abstractNum w:abstractNumId="14"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9A610ED"/>
    <w:multiLevelType w:val="hybridMultilevel"/>
    <w:tmpl w:val="0A2478E6"/>
    <w:lvl w:ilvl="0" w:tplc="1D7C668E">
      <w:start w:val="1"/>
      <w:numFmt w:val="decimal"/>
      <w:lvlText w:val="%1."/>
      <w:lvlJc w:val="left"/>
      <w:pPr>
        <w:ind w:left="501"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5F935E8C"/>
    <w:multiLevelType w:val="hybridMultilevel"/>
    <w:tmpl w:val="9376C016"/>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6CF675B"/>
    <w:multiLevelType w:val="hybridMultilevel"/>
    <w:tmpl w:val="FAA649E8"/>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6"/>
  </w:num>
  <w:num w:numId="2">
    <w:abstractNumId w:val="11"/>
  </w:num>
  <w:num w:numId="3">
    <w:abstractNumId w:val="8"/>
  </w:num>
  <w:num w:numId="4">
    <w:abstractNumId w:val="18"/>
  </w:num>
  <w:num w:numId="5">
    <w:abstractNumId w:val="4"/>
  </w:num>
  <w:num w:numId="6">
    <w:abstractNumId w:val="15"/>
  </w:num>
  <w:num w:numId="7">
    <w:abstractNumId w:val="20"/>
  </w:num>
  <w:num w:numId="8">
    <w:abstractNumId w:val="14"/>
  </w:num>
  <w:num w:numId="9">
    <w:abstractNumId w:val="9"/>
  </w:num>
  <w:num w:numId="10">
    <w:abstractNumId w:val="6"/>
  </w:num>
  <w:num w:numId="11">
    <w:abstractNumId w:val="17"/>
  </w:num>
  <w:num w:numId="12">
    <w:abstractNumId w:val="5"/>
  </w:num>
  <w:num w:numId="13">
    <w:abstractNumId w:val="10"/>
  </w:num>
  <w:num w:numId="14">
    <w:abstractNumId w:val="19"/>
  </w:num>
  <w:num w:numId="15">
    <w:abstractNumId w:val="3"/>
  </w:num>
  <w:num w:numId="16">
    <w:abstractNumId w:val="1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9D3"/>
    <w:rsid w:val="000002A1"/>
    <w:rsid w:val="00000D5E"/>
    <w:rsid w:val="00000DBC"/>
    <w:rsid w:val="00003520"/>
    <w:rsid w:val="000050FB"/>
    <w:rsid w:val="00006ED6"/>
    <w:rsid w:val="00007A05"/>
    <w:rsid w:val="00010150"/>
    <w:rsid w:val="00011CB5"/>
    <w:rsid w:val="0001204E"/>
    <w:rsid w:val="0001254E"/>
    <w:rsid w:val="00012AE9"/>
    <w:rsid w:val="00013820"/>
    <w:rsid w:val="00013A32"/>
    <w:rsid w:val="00015039"/>
    <w:rsid w:val="000154A3"/>
    <w:rsid w:val="00015D08"/>
    <w:rsid w:val="0001736A"/>
    <w:rsid w:val="00020A15"/>
    <w:rsid w:val="00020FFC"/>
    <w:rsid w:val="00021229"/>
    <w:rsid w:val="000219BF"/>
    <w:rsid w:val="000268DD"/>
    <w:rsid w:val="00026FB6"/>
    <w:rsid w:val="0002707E"/>
    <w:rsid w:val="0002791F"/>
    <w:rsid w:val="0003158A"/>
    <w:rsid w:val="00031A85"/>
    <w:rsid w:val="00032CA2"/>
    <w:rsid w:val="000352DD"/>
    <w:rsid w:val="00036EB6"/>
    <w:rsid w:val="000370D6"/>
    <w:rsid w:val="00037BD6"/>
    <w:rsid w:val="00042279"/>
    <w:rsid w:val="00044DA2"/>
    <w:rsid w:val="0004560A"/>
    <w:rsid w:val="00045F2F"/>
    <w:rsid w:val="00047B6D"/>
    <w:rsid w:val="00047FD3"/>
    <w:rsid w:val="00051466"/>
    <w:rsid w:val="0005177F"/>
    <w:rsid w:val="0005256D"/>
    <w:rsid w:val="000525F7"/>
    <w:rsid w:val="00052D0F"/>
    <w:rsid w:val="00053101"/>
    <w:rsid w:val="00057D88"/>
    <w:rsid w:val="00060308"/>
    <w:rsid w:val="00060B31"/>
    <w:rsid w:val="000612D7"/>
    <w:rsid w:val="00062ED8"/>
    <w:rsid w:val="0006377A"/>
    <w:rsid w:val="000658EA"/>
    <w:rsid w:val="00066613"/>
    <w:rsid w:val="0007296D"/>
    <w:rsid w:val="00073669"/>
    <w:rsid w:val="000748C1"/>
    <w:rsid w:val="000758E4"/>
    <w:rsid w:val="00077D1F"/>
    <w:rsid w:val="00080D92"/>
    <w:rsid w:val="000815C6"/>
    <w:rsid w:val="0008216B"/>
    <w:rsid w:val="00082852"/>
    <w:rsid w:val="00085840"/>
    <w:rsid w:val="000860F6"/>
    <w:rsid w:val="000865A5"/>
    <w:rsid w:val="000900F6"/>
    <w:rsid w:val="000901F1"/>
    <w:rsid w:val="00092C4D"/>
    <w:rsid w:val="00093D5A"/>
    <w:rsid w:val="0009405B"/>
    <w:rsid w:val="000946FB"/>
    <w:rsid w:val="00094D24"/>
    <w:rsid w:val="00095700"/>
    <w:rsid w:val="00095815"/>
    <w:rsid w:val="000975D4"/>
    <w:rsid w:val="000978C6"/>
    <w:rsid w:val="00097D9A"/>
    <w:rsid w:val="00097EE5"/>
    <w:rsid w:val="000A0E80"/>
    <w:rsid w:val="000A21F1"/>
    <w:rsid w:val="000A3845"/>
    <w:rsid w:val="000A3FC0"/>
    <w:rsid w:val="000A4E5A"/>
    <w:rsid w:val="000A6ECD"/>
    <w:rsid w:val="000A7905"/>
    <w:rsid w:val="000B1381"/>
    <w:rsid w:val="000B141D"/>
    <w:rsid w:val="000B284C"/>
    <w:rsid w:val="000B329A"/>
    <w:rsid w:val="000B3AD1"/>
    <w:rsid w:val="000B4F41"/>
    <w:rsid w:val="000B52D1"/>
    <w:rsid w:val="000B54CC"/>
    <w:rsid w:val="000B6E01"/>
    <w:rsid w:val="000B7326"/>
    <w:rsid w:val="000B7F3E"/>
    <w:rsid w:val="000C1E34"/>
    <w:rsid w:val="000C3011"/>
    <w:rsid w:val="000C3986"/>
    <w:rsid w:val="000C47FD"/>
    <w:rsid w:val="000C54C8"/>
    <w:rsid w:val="000C5BAD"/>
    <w:rsid w:val="000D033F"/>
    <w:rsid w:val="000D098F"/>
    <w:rsid w:val="000D29A1"/>
    <w:rsid w:val="000D2BA3"/>
    <w:rsid w:val="000D3DE0"/>
    <w:rsid w:val="000D41B6"/>
    <w:rsid w:val="000D5220"/>
    <w:rsid w:val="000D62C5"/>
    <w:rsid w:val="000D6916"/>
    <w:rsid w:val="000D7DD9"/>
    <w:rsid w:val="000D7F24"/>
    <w:rsid w:val="000E07E8"/>
    <w:rsid w:val="000E161C"/>
    <w:rsid w:val="000E2E24"/>
    <w:rsid w:val="000E5740"/>
    <w:rsid w:val="000E6C62"/>
    <w:rsid w:val="000E73ED"/>
    <w:rsid w:val="000E793B"/>
    <w:rsid w:val="000E7B49"/>
    <w:rsid w:val="000F0357"/>
    <w:rsid w:val="000F19DF"/>
    <w:rsid w:val="000F2300"/>
    <w:rsid w:val="000F29D8"/>
    <w:rsid w:val="000F4D2F"/>
    <w:rsid w:val="000F5430"/>
    <w:rsid w:val="00100779"/>
    <w:rsid w:val="00101349"/>
    <w:rsid w:val="0010183E"/>
    <w:rsid w:val="00101F4E"/>
    <w:rsid w:val="001024CA"/>
    <w:rsid w:val="001066BE"/>
    <w:rsid w:val="001078C4"/>
    <w:rsid w:val="00110C42"/>
    <w:rsid w:val="00113769"/>
    <w:rsid w:val="001178EE"/>
    <w:rsid w:val="0012045D"/>
    <w:rsid w:val="0012113D"/>
    <w:rsid w:val="00122133"/>
    <w:rsid w:val="00122551"/>
    <w:rsid w:val="00122604"/>
    <w:rsid w:val="00123548"/>
    <w:rsid w:val="0012452C"/>
    <w:rsid w:val="0012489F"/>
    <w:rsid w:val="00125373"/>
    <w:rsid w:val="001317C1"/>
    <w:rsid w:val="001319CF"/>
    <w:rsid w:val="00134D91"/>
    <w:rsid w:val="00135CD4"/>
    <w:rsid w:val="00136E33"/>
    <w:rsid w:val="0014015D"/>
    <w:rsid w:val="0014045B"/>
    <w:rsid w:val="0014073B"/>
    <w:rsid w:val="001409D7"/>
    <w:rsid w:val="001419E1"/>
    <w:rsid w:val="00144972"/>
    <w:rsid w:val="001456BA"/>
    <w:rsid w:val="00145F4C"/>
    <w:rsid w:val="00152470"/>
    <w:rsid w:val="00153034"/>
    <w:rsid w:val="00153143"/>
    <w:rsid w:val="00153343"/>
    <w:rsid w:val="00156305"/>
    <w:rsid w:val="001576ED"/>
    <w:rsid w:val="00157EB0"/>
    <w:rsid w:val="001606C0"/>
    <w:rsid w:val="00161DD5"/>
    <w:rsid w:val="001621DC"/>
    <w:rsid w:val="001670F5"/>
    <w:rsid w:val="00167F52"/>
    <w:rsid w:val="00175917"/>
    <w:rsid w:val="00176BD4"/>
    <w:rsid w:val="00176F51"/>
    <w:rsid w:val="001809C8"/>
    <w:rsid w:val="00183BA0"/>
    <w:rsid w:val="001847A1"/>
    <w:rsid w:val="00185238"/>
    <w:rsid w:val="0018704A"/>
    <w:rsid w:val="001900E6"/>
    <w:rsid w:val="00190B12"/>
    <w:rsid w:val="00192834"/>
    <w:rsid w:val="00192FAB"/>
    <w:rsid w:val="0019444F"/>
    <w:rsid w:val="00197196"/>
    <w:rsid w:val="00197DE0"/>
    <w:rsid w:val="001A0DC9"/>
    <w:rsid w:val="001A0FAE"/>
    <w:rsid w:val="001A3241"/>
    <w:rsid w:val="001A4496"/>
    <w:rsid w:val="001A48F5"/>
    <w:rsid w:val="001A63CD"/>
    <w:rsid w:val="001A6839"/>
    <w:rsid w:val="001A6ABF"/>
    <w:rsid w:val="001A6BCD"/>
    <w:rsid w:val="001B3562"/>
    <w:rsid w:val="001B409C"/>
    <w:rsid w:val="001B4347"/>
    <w:rsid w:val="001B47BB"/>
    <w:rsid w:val="001B746D"/>
    <w:rsid w:val="001B747B"/>
    <w:rsid w:val="001C148A"/>
    <w:rsid w:val="001C2540"/>
    <w:rsid w:val="001C40C1"/>
    <w:rsid w:val="001C43BC"/>
    <w:rsid w:val="001C47D5"/>
    <w:rsid w:val="001C587C"/>
    <w:rsid w:val="001C5B0B"/>
    <w:rsid w:val="001C626A"/>
    <w:rsid w:val="001C637C"/>
    <w:rsid w:val="001C66E7"/>
    <w:rsid w:val="001C741A"/>
    <w:rsid w:val="001D1490"/>
    <w:rsid w:val="001D155F"/>
    <w:rsid w:val="001D5747"/>
    <w:rsid w:val="001D7A29"/>
    <w:rsid w:val="001D7C70"/>
    <w:rsid w:val="001D7E31"/>
    <w:rsid w:val="001E0726"/>
    <w:rsid w:val="001E16EA"/>
    <w:rsid w:val="001E1DF5"/>
    <w:rsid w:val="001E1F1B"/>
    <w:rsid w:val="001E2E00"/>
    <w:rsid w:val="001E4CB3"/>
    <w:rsid w:val="001E5BC1"/>
    <w:rsid w:val="001E5C92"/>
    <w:rsid w:val="001E69F5"/>
    <w:rsid w:val="001E730A"/>
    <w:rsid w:val="001F170F"/>
    <w:rsid w:val="001F1A02"/>
    <w:rsid w:val="001F30B0"/>
    <w:rsid w:val="001F33C1"/>
    <w:rsid w:val="001F37F0"/>
    <w:rsid w:val="001F3DD6"/>
    <w:rsid w:val="001F4869"/>
    <w:rsid w:val="001F4E90"/>
    <w:rsid w:val="001F504F"/>
    <w:rsid w:val="001F548D"/>
    <w:rsid w:val="001F5744"/>
    <w:rsid w:val="001F67D5"/>
    <w:rsid w:val="001F6BD1"/>
    <w:rsid w:val="001F70EE"/>
    <w:rsid w:val="002000FF"/>
    <w:rsid w:val="002028BE"/>
    <w:rsid w:val="00202A4B"/>
    <w:rsid w:val="002038D9"/>
    <w:rsid w:val="00204D99"/>
    <w:rsid w:val="00205C39"/>
    <w:rsid w:val="0020622F"/>
    <w:rsid w:val="00206953"/>
    <w:rsid w:val="00207339"/>
    <w:rsid w:val="002075D4"/>
    <w:rsid w:val="00207930"/>
    <w:rsid w:val="00210695"/>
    <w:rsid w:val="002138A5"/>
    <w:rsid w:val="002152C4"/>
    <w:rsid w:val="00215A10"/>
    <w:rsid w:val="00216D12"/>
    <w:rsid w:val="00222437"/>
    <w:rsid w:val="002225D3"/>
    <w:rsid w:val="00222C44"/>
    <w:rsid w:val="00224556"/>
    <w:rsid w:val="00224766"/>
    <w:rsid w:val="002247D7"/>
    <w:rsid w:val="002268C0"/>
    <w:rsid w:val="00230F37"/>
    <w:rsid w:val="00233B3A"/>
    <w:rsid w:val="00234354"/>
    <w:rsid w:val="00235175"/>
    <w:rsid w:val="00241E2C"/>
    <w:rsid w:val="00242298"/>
    <w:rsid w:val="00244026"/>
    <w:rsid w:val="002449D0"/>
    <w:rsid w:val="00245066"/>
    <w:rsid w:val="002460B7"/>
    <w:rsid w:val="00246BF5"/>
    <w:rsid w:val="00246C56"/>
    <w:rsid w:val="00247F9B"/>
    <w:rsid w:val="0025194C"/>
    <w:rsid w:val="00251ABF"/>
    <w:rsid w:val="00252753"/>
    <w:rsid w:val="0025368A"/>
    <w:rsid w:val="002554B0"/>
    <w:rsid w:val="00261866"/>
    <w:rsid w:val="00262813"/>
    <w:rsid w:val="00264400"/>
    <w:rsid w:val="002671F5"/>
    <w:rsid w:val="002676D4"/>
    <w:rsid w:val="00267EDE"/>
    <w:rsid w:val="0027062F"/>
    <w:rsid w:val="00274EE1"/>
    <w:rsid w:val="002751AA"/>
    <w:rsid w:val="002754A3"/>
    <w:rsid w:val="00276182"/>
    <w:rsid w:val="00277BF3"/>
    <w:rsid w:val="00281602"/>
    <w:rsid w:val="00284D52"/>
    <w:rsid w:val="002856D5"/>
    <w:rsid w:val="0028790A"/>
    <w:rsid w:val="00287BB7"/>
    <w:rsid w:val="00292162"/>
    <w:rsid w:val="00292FF9"/>
    <w:rsid w:val="002932F0"/>
    <w:rsid w:val="0029353E"/>
    <w:rsid w:val="00294CF2"/>
    <w:rsid w:val="00295891"/>
    <w:rsid w:val="00295A68"/>
    <w:rsid w:val="0029682D"/>
    <w:rsid w:val="00296A43"/>
    <w:rsid w:val="00296F6C"/>
    <w:rsid w:val="00297B10"/>
    <w:rsid w:val="002A11FB"/>
    <w:rsid w:val="002A3257"/>
    <w:rsid w:val="002A3AFA"/>
    <w:rsid w:val="002A4F5A"/>
    <w:rsid w:val="002A4F9C"/>
    <w:rsid w:val="002A5A03"/>
    <w:rsid w:val="002A66FF"/>
    <w:rsid w:val="002A6EDC"/>
    <w:rsid w:val="002A7304"/>
    <w:rsid w:val="002A7A1A"/>
    <w:rsid w:val="002A7B6D"/>
    <w:rsid w:val="002A7D58"/>
    <w:rsid w:val="002B09E0"/>
    <w:rsid w:val="002B1687"/>
    <w:rsid w:val="002B419D"/>
    <w:rsid w:val="002B498A"/>
    <w:rsid w:val="002B51D2"/>
    <w:rsid w:val="002B54F8"/>
    <w:rsid w:val="002B6139"/>
    <w:rsid w:val="002B6C09"/>
    <w:rsid w:val="002B6CF6"/>
    <w:rsid w:val="002C26BD"/>
    <w:rsid w:val="002C6D75"/>
    <w:rsid w:val="002C7BC1"/>
    <w:rsid w:val="002D160B"/>
    <w:rsid w:val="002D37DD"/>
    <w:rsid w:val="002D39B7"/>
    <w:rsid w:val="002D3D78"/>
    <w:rsid w:val="002D3EEF"/>
    <w:rsid w:val="002D52D2"/>
    <w:rsid w:val="002D5EDB"/>
    <w:rsid w:val="002D5EF0"/>
    <w:rsid w:val="002D7450"/>
    <w:rsid w:val="002D7623"/>
    <w:rsid w:val="002D79E8"/>
    <w:rsid w:val="002E07F0"/>
    <w:rsid w:val="002E0B27"/>
    <w:rsid w:val="002E1803"/>
    <w:rsid w:val="002E1848"/>
    <w:rsid w:val="002E1CF6"/>
    <w:rsid w:val="002E4A76"/>
    <w:rsid w:val="002E5B6C"/>
    <w:rsid w:val="002E6533"/>
    <w:rsid w:val="002F02E1"/>
    <w:rsid w:val="002F137B"/>
    <w:rsid w:val="002F1456"/>
    <w:rsid w:val="002F2BBB"/>
    <w:rsid w:val="002F31B5"/>
    <w:rsid w:val="002F6BCD"/>
    <w:rsid w:val="002F727F"/>
    <w:rsid w:val="002F7C90"/>
    <w:rsid w:val="00300102"/>
    <w:rsid w:val="00300180"/>
    <w:rsid w:val="003002C9"/>
    <w:rsid w:val="003021A1"/>
    <w:rsid w:val="0030231B"/>
    <w:rsid w:val="00303E51"/>
    <w:rsid w:val="00305F49"/>
    <w:rsid w:val="00306F26"/>
    <w:rsid w:val="0030721A"/>
    <w:rsid w:val="003115E3"/>
    <w:rsid w:val="00313864"/>
    <w:rsid w:val="0031506B"/>
    <w:rsid w:val="00315DC2"/>
    <w:rsid w:val="0031676D"/>
    <w:rsid w:val="003168F8"/>
    <w:rsid w:val="003174A8"/>
    <w:rsid w:val="00320AA0"/>
    <w:rsid w:val="0032127F"/>
    <w:rsid w:val="00321707"/>
    <w:rsid w:val="00321EBD"/>
    <w:rsid w:val="003237C6"/>
    <w:rsid w:val="003249DB"/>
    <w:rsid w:val="00324E85"/>
    <w:rsid w:val="003268D3"/>
    <w:rsid w:val="003275A2"/>
    <w:rsid w:val="00327D7B"/>
    <w:rsid w:val="00336332"/>
    <w:rsid w:val="00337614"/>
    <w:rsid w:val="00337662"/>
    <w:rsid w:val="00341409"/>
    <w:rsid w:val="003415D4"/>
    <w:rsid w:val="003439E8"/>
    <w:rsid w:val="00344558"/>
    <w:rsid w:val="00346563"/>
    <w:rsid w:val="00346855"/>
    <w:rsid w:val="003502CA"/>
    <w:rsid w:val="00351845"/>
    <w:rsid w:val="00351C0C"/>
    <w:rsid w:val="00351F44"/>
    <w:rsid w:val="00352505"/>
    <w:rsid w:val="00353D5D"/>
    <w:rsid w:val="00355F3A"/>
    <w:rsid w:val="00361811"/>
    <w:rsid w:val="00363D72"/>
    <w:rsid w:val="00364D3A"/>
    <w:rsid w:val="0036621D"/>
    <w:rsid w:val="003664AD"/>
    <w:rsid w:val="00366615"/>
    <w:rsid w:val="0036689E"/>
    <w:rsid w:val="0036794D"/>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192A"/>
    <w:rsid w:val="00392DFA"/>
    <w:rsid w:val="003930D4"/>
    <w:rsid w:val="00393860"/>
    <w:rsid w:val="00394829"/>
    <w:rsid w:val="0039490E"/>
    <w:rsid w:val="00396019"/>
    <w:rsid w:val="00396077"/>
    <w:rsid w:val="0039676D"/>
    <w:rsid w:val="003A035C"/>
    <w:rsid w:val="003A1A62"/>
    <w:rsid w:val="003A1C7D"/>
    <w:rsid w:val="003A2831"/>
    <w:rsid w:val="003A3B53"/>
    <w:rsid w:val="003A55D1"/>
    <w:rsid w:val="003A571A"/>
    <w:rsid w:val="003A5A26"/>
    <w:rsid w:val="003A5AE9"/>
    <w:rsid w:val="003A5CCB"/>
    <w:rsid w:val="003A72D3"/>
    <w:rsid w:val="003A73A2"/>
    <w:rsid w:val="003B058B"/>
    <w:rsid w:val="003B1331"/>
    <w:rsid w:val="003B17A4"/>
    <w:rsid w:val="003B1E60"/>
    <w:rsid w:val="003B2E10"/>
    <w:rsid w:val="003B3158"/>
    <w:rsid w:val="003B33D4"/>
    <w:rsid w:val="003B3EA4"/>
    <w:rsid w:val="003B5252"/>
    <w:rsid w:val="003B66FC"/>
    <w:rsid w:val="003B79F3"/>
    <w:rsid w:val="003B7BFD"/>
    <w:rsid w:val="003B7E26"/>
    <w:rsid w:val="003C1171"/>
    <w:rsid w:val="003C147B"/>
    <w:rsid w:val="003C66D6"/>
    <w:rsid w:val="003C6F34"/>
    <w:rsid w:val="003D106C"/>
    <w:rsid w:val="003D22F2"/>
    <w:rsid w:val="003D37DC"/>
    <w:rsid w:val="003D37F2"/>
    <w:rsid w:val="003D6A6E"/>
    <w:rsid w:val="003E16C9"/>
    <w:rsid w:val="003E181F"/>
    <w:rsid w:val="003E2489"/>
    <w:rsid w:val="003E347E"/>
    <w:rsid w:val="003E3586"/>
    <w:rsid w:val="003E380C"/>
    <w:rsid w:val="003E3C5F"/>
    <w:rsid w:val="003E3C92"/>
    <w:rsid w:val="003E62DA"/>
    <w:rsid w:val="003F1366"/>
    <w:rsid w:val="003F1BFC"/>
    <w:rsid w:val="003F1F57"/>
    <w:rsid w:val="003F3463"/>
    <w:rsid w:val="003F3830"/>
    <w:rsid w:val="003F5715"/>
    <w:rsid w:val="003F72A0"/>
    <w:rsid w:val="003F7C09"/>
    <w:rsid w:val="003F7CFC"/>
    <w:rsid w:val="004008C0"/>
    <w:rsid w:val="004032D0"/>
    <w:rsid w:val="00403DE4"/>
    <w:rsid w:val="00404033"/>
    <w:rsid w:val="00404096"/>
    <w:rsid w:val="00404854"/>
    <w:rsid w:val="00404BC7"/>
    <w:rsid w:val="0040562D"/>
    <w:rsid w:val="004065CE"/>
    <w:rsid w:val="004079EE"/>
    <w:rsid w:val="00407DD3"/>
    <w:rsid w:val="00410C28"/>
    <w:rsid w:val="004112FC"/>
    <w:rsid w:val="00412AEF"/>
    <w:rsid w:val="00414218"/>
    <w:rsid w:val="00414EF5"/>
    <w:rsid w:val="00415298"/>
    <w:rsid w:val="00417627"/>
    <w:rsid w:val="00421868"/>
    <w:rsid w:val="00422C5B"/>
    <w:rsid w:val="00424E61"/>
    <w:rsid w:val="004256DC"/>
    <w:rsid w:val="00426E09"/>
    <w:rsid w:val="00430767"/>
    <w:rsid w:val="00430E1B"/>
    <w:rsid w:val="00431768"/>
    <w:rsid w:val="004319FE"/>
    <w:rsid w:val="00432441"/>
    <w:rsid w:val="00432DC3"/>
    <w:rsid w:val="00433745"/>
    <w:rsid w:val="00435AC4"/>
    <w:rsid w:val="00435E63"/>
    <w:rsid w:val="00435E82"/>
    <w:rsid w:val="00435EB7"/>
    <w:rsid w:val="00437821"/>
    <w:rsid w:val="00437FA1"/>
    <w:rsid w:val="00442328"/>
    <w:rsid w:val="00442940"/>
    <w:rsid w:val="00442ED6"/>
    <w:rsid w:val="004435D9"/>
    <w:rsid w:val="004442A7"/>
    <w:rsid w:val="0044544A"/>
    <w:rsid w:val="00445F37"/>
    <w:rsid w:val="00446273"/>
    <w:rsid w:val="00447603"/>
    <w:rsid w:val="004503BE"/>
    <w:rsid w:val="00450447"/>
    <w:rsid w:val="0045154B"/>
    <w:rsid w:val="0045415D"/>
    <w:rsid w:val="00454475"/>
    <w:rsid w:val="004555BE"/>
    <w:rsid w:val="00457071"/>
    <w:rsid w:val="00457604"/>
    <w:rsid w:val="00457AA9"/>
    <w:rsid w:val="0046072F"/>
    <w:rsid w:val="00461EDB"/>
    <w:rsid w:val="0046409A"/>
    <w:rsid w:val="0046432D"/>
    <w:rsid w:val="0046489E"/>
    <w:rsid w:val="00467CBE"/>
    <w:rsid w:val="00472372"/>
    <w:rsid w:val="00475DFF"/>
    <w:rsid w:val="00476767"/>
    <w:rsid w:val="0047717C"/>
    <w:rsid w:val="004829F0"/>
    <w:rsid w:val="004834A5"/>
    <w:rsid w:val="00483BE1"/>
    <w:rsid w:val="00484B17"/>
    <w:rsid w:val="0048544A"/>
    <w:rsid w:val="004857A7"/>
    <w:rsid w:val="00487BFB"/>
    <w:rsid w:val="0049281E"/>
    <w:rsid w:val="00494F01"/>
    <w:rsid w:val="004953D9"/>
    <w:rsid w:val="00496A43"/>
    <w:rsid w:val="0049755D"/>
    <w:rsid w:val="004A066A"/>
    <w:rsid w:val="004A0751"/>
    <w:rsid w:val="004A1102"/>
    <w:rsid w:val="004A25A0"/>
    <w:rsid w:val="004A2CD2"/>
    <w:rsid w:val="004A2ED0"/>
    <w:rsid w:val="004A418E"/>
    <w:rsid w:val="004A483F"/>
    <w:rsid w:val="004A4996"/>
    <w:rsid w:val="004A67A0"/>
    <w:rsid w:val="004A71A6"/>
    <w:rsid w:val="004A74D7"/>
    <w:rsid w:val="004A760B"/>
    <w:rsid w:val="004B21A9"/>
    <w:rsid w:val="004B2D02"/>
    <w:rsid w:val="004B4FED"/>
    <w:rsid w:val="004B6E11"/>
    <w:rsid w:val="004B77A0"/>
    <w:rsid w:val="004C0395"/>
    <w:rsid w:val="004C21CA"/>
    <w:rsid w:val="004C35A1"/>
    <w:rsid w:val="004C3B5F"/>
    <w:rsid w:val="004D035A"/>
    <w:rsid w:val="004D112B"/>
    <w:rsid w:val="004D1309"/>
    <w:rsid w:val="004D1826"/>
    <w:rsid w:val="004D206C"/>
    <w:rsid w:val="004D3A4C"/>
    <w:rsid w:val="004D3D6F"/>
    <w:rsid w:val="004D539D"/>
    <w:rsid w:val="004D5865"/>
    <w:rsid w:val="004D6F9F"/>
    <w:rsid w:val="004D7521"/>
    <w:rsid w:val="004E00BC"/>
    <w:rsid w:val="004E1083"/>
    <w:rsid w:val="004E3B99"/>
    <w:rsid w:val="004E5189"/>
    <w:rsid w:val="004E746E"/>
    <w:rsid w:val="004E7B58"/>
    <w:rsid w:val="004F1D95"/>
    <w:rsid w:val="004F5B31"/>
    <w:rsid w:val="00500DD9"/>
    <w:rsid w:val="00500ECE"/>
    <w:rsid w:val="005016ED"/>
    <w:rsid w:val="00501A50"/>
    <w:rsid w:val="005041D1"/>
    <w:rsid w:val="005047E8"/>
    <w:rsid w:val="0050490D"/>
    <w:rsid w:val="00504E79"/>
    <w:rsid w:val="00504FBF"/>
    <w:rsid w:val="005072A9"/>
    <w:rsid w:val="005104B7"/>
    <w:rsid w:val="005106D0"/>
    <w:rsid w:val="00512C38"/>
    <w:rsid w:val="00513092"/>
    <w:rsid w:val="005145DB"/>
    <w:rsid w:val="00514772"/>
    <w:rsid w:val="00514EC7"/>
    <w:rsid w:val="0051667D"/>
    <w:rsid w:val="00517443"/>
    <w:rsid w:val="00517BDE"/>
    <w:rsid w:val="00517D6B"/>
    <w:rsid w:val="00520EAE"/>
    <w:rsid w:val="00521652"/>
    <w:rsid w:val="00521B7A"/>
    <w:rsid w:val="00524098"/>
    <w:rsid w:val="005246BC"/>
    <w:rsid w:val="0052513B"/>
    <w:rsid w:val="00527440"/>
    <w:rsid w:val="005304E8"/>
    <w:rsid w:val="00531F17"/>
    <w:rsid w:val="005327D5"/>
    <w:rsid w:val="0053287C"/>
    <w:rsid w:val="00532D1F"/>
    <w:rsid w:val="00533131"/>
    <w:rsid w:val="00533CE7"/>
    <w:rsid w:val="0053478A"/>
    <w:rsid w:val="005350AD"/>
    <w:rsid w:val="00537DF5"/>
    <w:rsid w:val="0054028F"/>
    <w:rsid w:val="00540934"/>
    <w:rsid w:val="00540ECC"/>
    <w:rsid w:val="005438BC"/>
    <w:rsid w:val="00543E34"/>
    <w:rsid w:val="005455B5"/>
    <w:rsid w:val="00547EE2"/>
    <w:rsid w:val="005502D3"/>
    <w:rsid w:val="0055160A"/>
    <w:rsid w:val="0055208E"/>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52"/>
    <w:rsid w:val="00572EF4"/>
    <w:rsid w:val="005801D2"/>
    <w:rsid w:val="00580BEC"/>
    <w:rsid w:val="00580C62"/>
    <w:rsid w:val="005834DE"/>
    <w:rsid w:val="005849A4"/>
    <w:rsid w:val="00584AE6"/>
    <w:rsid w:val="00585E7C"/>
    <w:rsid w:val="00585F0D"/>
    <w:rsid w:val="00592ABC"/>
    <w:rsid w:val="00592DF1"/>
    <w:rsid w:val="00593DD1"/>
    <w:rsid w:val="00595934"/>
    <w:rsid w:val="00596FE1"/>
    <w:rsid w:val="005A0947"/>
    <w:rsid w:val="005A15C5"/>
    <w:rsid w:val="005A25A0"/>
    <w:rsid w:val="005A49AD"/>
    <w:rsid w:val="005A7472"/>
    <w:rsid w:val="005A7713"/>
    <w:rsid w:val="005B068A"/>
    <w:rsid w:val="005B1F96"/>
    <w:rsid w:val="005B2B4D"/>
    <w:rsid w:val="005B2BAC"/>
    <w:rsid w:val="005B3F19"/>
    <w:rsid w:val="005B5793"/>
    <w:rsid w:val="005B7D8E"/>
    <w:rsid w:val="005C0435"/>
    <w:rsid w:val="005C2711"/>
    <w:rsid w:val="005C3617"/>
    <w:rsid w:val="005C48C8"/>
    <w:rsid w:val="005C5EC0"/>
    <w:rsid w:val="005C62C2"/>
    <w:rsid w:val="005C6631"/>
    <w:rsid w:val="005C7E0E"/>
    <w:rsid w:val="005D1127"/>
    <w:rsid w:val="005D346D"/>
    <w:rsid w:val="005D36AE"/>
    <w:rsid w:val="005D4967"/>
    <w:rsid w:val="005D4997"/>
    <w:rsid w:val="005D51AB"/>
    <w:rsid w:val="005D61B4"/>
    <w:rsid w:val="005D75F9"/>
    <w:rsid w:val="005E0851"/>
    <w:rsid w:val="005E176F"/>
    <w:rsid w:val="005E287F"/>
    <w:rsid w:val="005E31F8"/>
    <w:rsid w:val="005E4A1C"/>
    <w:rsid w:val="005E550E"/>
    <w:rsid w:val="005E5B92"/>
    <w:rsid w:val="005E6A96"/>
    <w:rsid w:val="005F01AD"/>
    <w:rsid w:val="005F0A2D"/>
    <w:rsid w:val="005F245D"/>
    <w:rsid w:val="005F3279"/>
    <w:rsid w:val="005F5686"/>
    <w:rsid w:val="005F6F26"/>
    <w:rsid w:val="006003D5"/>
    <w:rsid w:val="00600924"/>
    <w:rsid w:val="00600A56"/>
    <w:rsid w:val="00603F86"/>
    <w:rsid w:val="00604099"/>
    <w:rsid w:val="006066EB"/>
    <w:rsid w:val="00606760"/>
    <w:rsid w:val="0060694F"/>
    <w:rsid w:val="0060797D"/>
    <w:rsid w:val="00607A06"/>
    <w:rsid w:val="00611C4A"/>
    <w:rsid w:val="00612B36"/>
    <w:rsid w:val="00612F21"/>
    <w:rsid w:val="00614CF8"/>
    <w:rsid w:val="00614F39"/>
    <w:rsid w:val="0061581F"/>
    <w:rsid w:val="00615BDC"/>
    <w:rsid w:val="00616A84"/>
    <w:rsid w:val="00617883"/>
    <w:rsid w:val="00622962"/>
    <w:rsid w:val="00622A31"/>
    <w:rsid w:val="00623467"/>
    <w:rsid w:val="0062666F"/>
    <w:rsid w:val="0062766C"/>
    <w:rsid w:val="0062797E"/>
    <w:rsid w:val="006316F9"/>
    <w:rsid w:val="00631852"/>
    <w:rsid w:val="0063560B"/>
    <w:rsid w:val="00637C1F"/>
    <w:rsid w:val="0064171B"/>
    <w:rsid w:val="00641D70"/>
    <w:rsid w:val="006427B4"/>
    <w:rsid w:val="00642C03"/>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5F82"/>
    <w:rsid w:val="00676442"/>
    <w:rsid w:val="006767B3"/>
    <w:rsid w:val="0067762A"/>
    <w:rsid w:val="006777A6"/>
    <w:rsid w:val="00680278"/>
    <w:rsid w:val="0068088E"/>
    <w:rsid w:val="00682E16"/>
    <w:rsid w:val="006830CC"/>
    <w:rsid w:val="00683D69"/>
    <w:rsid w:val="00685850"/>
    <w:rsid w:val="0069020D"/>
    <w:rsid w:val="006914A6"/>
    <w:rsid w:val="00691961"/>
    <w:rsid w:val="0069445E"/>
    <w:rsid w:val="00694C2C"/>
    <w:rsid w:val="006956F1"/>
    <w:rsid w:val="00695F82"/>
    <w:rsid w:val="006976D6"/>
    <w:rsid w:val="006A009F"/>
    <w:rsid w:val="006A04FD"/>
    <w:rsid w:val="006A2BB4"/>
    <w:rsid w:val="006A35A1"/>
    <w:rsid w:val="006A4270"/>
    <w:rsid w:val="006A5235"/>
    <w:rsid w:val="006A6515"/>
    <w:rsid w:val="006A691F"/>
    <w:rsid w:val="006A7AC5"/>
    <w:rsid w:val="006B20D9"/>
    <w:rsid w:val="006B2850"/>
    <w:rsid w:val="006B2DE5"/>
    <w:rsid w:val="006B3A92"/>
    <w:rsid w:val="006B3C1A"/>
    <w:rsid w:val="006B7270"/>
    <w:rsid w:val="006B7568"/>
    <w:rsid w:val="006C16FF"/>
    <w:rsid w:val="006C35A6"/>
    <w:rsid w:val="006C3A73"/>
    <w:rsid w:val="006C3C8A"/>
    <w:rsid w:val="006C4C4E"/>
    <w:rsid w:val="006C5B9D"/>
    <w:rsid w:val="006C6820"/>
    <w:rsid w:val="006C7E52"/>
    <w:rsid w:val="006D1571"/>
    <w:rsid w:val="006D1CAF"/>
    <w:rsid w:val="006D2A55"/>
    <w:rsid w:val="006D2E15"/>
    <w:rsid w:val="006D420E"/>
    <w:rsid w:val="006D5606"/>
    <w:rsid w:val="006D63F6"/>
    <w:rsid w:val="006D66E8"/>
    <w:rsid w:val="006D69B6"/>
    <w:rsid w:val="006D6EF2"/>
    <w:rsid w:val="006E2083"/>
    <w:rsid w:val="006E4E4F"/>
    <w:rsid w:val="006E775F"/>
    <w:rsid w:val="006F0ABC"/>
    <w:rsid w:val="006F0B30"/>
    <w:rsid w:val="006F30E5"/>
    <w:rsid w:val="006F5196"/>
    <w:rsid w:val="006F5D19"/>
    <w:rsid w:val="006F7498"/>
    <w:rsid w:val="0070167C"/>
    <w:rsid w:val="007018F0"/>
    <w:rsid w:val="00701AF1"/>
    <w:rsid w:val="007033FE"/>
    <w:rsid w:val="007042E1"/>
    <w:rsid w:val="00704C1E"/>
    <w:rsid w:val="0070560B"/>
    <w:rsid w:val="0070668A"/>
    <w:rsid w:val="00706810"/>
    <w:rsid w:val="00713407"/>
    <w:rsid w:val="00714891"/>
    <w:rsid w:val="00714E77"/>
    <w:rsid w:val="007169E2"/>
    <w:rsid w:val="007206EE"/>
    <w:rsid w:val="00720BFE"/>
    <w:rsid w:val="007235CD"/>
    <w:rsid w:val="00724F8E"/>
    <w:rsid w:val="0072506D"/>
    <w:rsid w:val="00727C84"/>
    <w:rsid w:val="00733F48"/>
    <w:rsid w:val="00734C9D"/>
    <w:rsid w:val="00735C5E"/>
    <w:rsid w:val="0073708A"/>
    <w:rsid w:val="00740109"/>
    <w:rsid w:val="0074061E"/>
    <w:rsid w:val="007416F7"/>
    <w:rsid w:val="00741787"/>
    <w:rsid w:val="00742A8A"/>
    <w:rsid w:val="00743C71"/>
    <w:rsid w:val="007446B2"/>
    <w:rsid w:val="0074555F"/>
    <w:rsid w:val="007459FB"/>
    <w:rsid w:val="00745E95"/>
    <w:rsid w:val="00751A6C"/>
    <w:rsid w:val="0075291D"/>
    <w:rsid w:val="00753333"/>
    <w:rsid w:val="007542F5"/>
    <w:rsid w:val="00754762"/>
    <w:rsid w:val="007568D0"/>
    <w:rsid w:val="00756A2E"/>
    <w:rsid w:val="00761F53"/>
    <w:rsid w:val="0076312D"/>
    <w:rsid w:val="00766F51"/>
    <w:rsid w:val="00767EAE"/>
    <w:rsid w:val="00770512"/>
    <w:rsid w:val="00770C7E"/>
    <w:rsid w:val="00771744"/>
    <w:rsid w:val="0077411C"/>
    <w:rsid w:val="0077415D"/>
    <w:rsid w:val="00774D53"/>
    <w:rsid w:val="00775D40"/>
    <w:rsid w:val="00776A40"/>
    <w:rsid w:val="007806F8"/>
    <w:rsid w:val="007811C5"/>
    <w:rsid w:val="00781295"/>
    <w:rsid w:val="00782887"/>
    <w:rsid w:val="00784754"/>
    <w:rsid w:val="00786630"/>
    <w:rsid w:val="0079087F"/>
    <w:rsid w:val="00793159"/>
    <w:rsid w:val="0079349E"/>
    <w:rsid w:val="00795C01"/>
    <w:rsid w:val="007A12A6"/>
    <w:rsid w:val="007A1A7A"/>
    <w:rsid w:val="007A6C1C"/>
    <w:rsid w:val="007A7407"/>
    <w:rsid w:val="007A7623"/>
    <w:rsid w:val="007B04A4"/>
    <w:rsid w:val="007B04CA"/>
    <w:rsid w:val="007B0CBF"/>
    <w:rsid w:val="007B10C9"/>
    <w:rsid w:val="007B173A"/>
    <w:rsid w:val="007B482C"/>
    <w:rsid w:val="007B532B"/>
    <w:rsid w:val="007B5533"/>
    <w:rsid w:val="007B5793"/>
    <w:rsid w:val="007B6A3E"/>
    <w:rsid w:val="007B7780"/>
    <w:rsid w:val="007B7ACD"/>
    <w:rsid w:val="007B7EAC"/>
    <w:rsid w:val="007C29D1"/>
    <w:rsid w:val="007C2CF2"/>
    <w:rsid w:val="007C49AA"/>
    <w:rsid w:val="007C528B"/>
    <w:rsid w:val="007C5614"/>
    <w:rsid w:val="007C63FE"/>
    <w:rsid w:val="007C6E11"/>
    <w:rsid w:val="007C6F18"/>
    <w:rsid w:val="007C7C7D"/>
    <w:rsid w:val="007D0038"/>
    <w:rsid w:val="007D23D2"/>
    <w:rsid w:val="007D24A4"/>
    <w:rsid w:val="007D35C1"/>
    <w:rsid w:val="007D5888"/>
    <w:rsid w:val="007E02CE"/>
    <w:rsid w:val="007E0393"/>
    <w:rsid w:val="007E1BF3"/>
    <w:rsid w:val="007E6CFF"/>
    <w:rsid w:val="007E71A2"/>
    <w:rsid w:val="007E7390"/>
    <w:rsid w:val="007F121A"/>
    <w:rsid w:val="007F18A7"/>
    <w:rsid w:val="007F1FAE"/>
    <w:rsid w:val="007F25C0"/>
    <w:rsid w:val="007F2700"/>
    <w:rsid w:val="007F2767"/>
    <w:rsid w:val="007F2AE7"/>
    <w:rsid w:val="007F4518"/>
    <w:rsid w:val="007F7A5F"/>
    <w:rsid w:val="0080019E"/>
    <w:rsid w:val="00803059"/>
    <w:rsid w:val="0080343C"/>
    <w:rsid w:val="008036A3"/>
    <w:rsid w:val="00803E78"/>
    <w:rsid w:val="00804AD8"/>
    <w:rsid w:val="00805A14"/>
    <w:rsid w:val="00805ACE"/>
    <w:rsid w:val="00806B84"/>
    <w:rsid w:val="0080712A"/>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0E04"/>
    <w:rsid w:val="00822EEE"/>
    <w:rsid w:val="00823F1D"/>
    <w:rsid w:val="0082598D"/>
    <w:rsid w:val="00826DA6"/>
    <w:rsid w:val="00826E14"/>
    <w:rsid w:val="008308FC"/>
    <w:rsid w:val="00831747"/>
    <w:rsid w:val="00832B7D"/>
    <w:rsid w:val="00832F98"/>
    <w:rsid w:val="00833DA8"/>
    <w:rsid w:val="00833EB2"/>
    <w:rsid w:val="00834933"/>
    <w:rsid w:val="00835C38"/>
    <w:rsid w:val="008375C7"/>
    <w:rsid w:val="0084273B"/>
    <w:rsid w:val="008427EE"/>
    <w:rsid w:val="00844F01"/>
    <w:rsid w:val="008507E3"/>
    <w:rsid w:val="00850C81"/>
    <w:rsid w:val="00851BA8"/>
    <w:rsid w:val="0085263A"/>
    <w:rsid w:val="00854B5F"/>
    <w:rsid w:val="0085674E"/>
    <w:rsid w:val="00857662"/>
    <w:rsid w:val="0086049F"/>
    <w:rsid w:val="00861155"/>
    <w:rsid w:val="008612FC"/>
    <w:rsid w:val="00862CDB"/>
    <w:rsid w:val="00863094"/>
    <w:rsid w:val="008637A2"/>
    <w:rsid w:val="00863897"/>
    <w:rsid w:val="0086509A"/>
    <w:rsid w:val="00865892"/>
    <w:rsid w:val="00865BFE"/>
    <w:rsid w:val="00866181"/>
    <w:rsid w:val="00870229"/>
    <w:rsid w:val="00872E40"/>
    <w:rsid w:val="0087335F"/>
    <w:rsid w:val="0087377D"/>
    <w:rsid w:val="008749F0"/>
    <w:rsid w:val="008753C2"/>
    <w:rsid w:val="0087588B"/>
    <w:rsid w:val="008768F7"/>
    <w:rsid w:val="008811D0"/>
    <w:rsid w:val="008836E9"/>
    <w:rsid w:val="0088372B"/>
    <w:rsid w:val="00886A52"/>
    <w:rsid w:val="00886B40"/>
    <w:rsid w:val="008900B3"/>
    <w:rsid w:val="00890F4B"/>
    <w:rsid w:val="008911E4"/>
    <w:rsid w:val="00891972"/>
    <w:rsid w:val="00893274"/>
    <w:rsid w:val="0089375E"/>
    <w:rsid w:val="0089390C"/>
    <w:rsid w:val="00895F19"/>
    <w:rsid w:val="008A142C"/>
    <w:rsid w:val="008A1596"/>
    <w:rsid w:val="008A364B"/>
    <w:rsid w:val="008A3C64"/>
    <w:rsid w:val="008A3CF7"/>
    <w:rsid w:val="008A40AE"/>
    <w:rsid w:val="008A6CD7"/>
    <w:rsid w:val="008B1FC1"/>
    <w:rsid w:val="008B2539"/>
    <w:rsid w:val="008B3310"/>
    <w:rsid w:val="008B437F"/>
    <w:rsid w:val="008B6BD9"/>
    <w:rsid w:val="008C388E"/>
    <w:rsid w:val="008C5234"/>
    <w:rsid w:val="008C5B91"/>
    <w:rsid w:val="008C6E5A"/>
    <w:rsid w:val="008D037E"/>
    <w:rsid w:val="008D1033"/>
    <w:rsid w:val="008D2DD8"/>
    <w:rsid w:val="008D3AAA"/>
    <w:rsid w:val="008D52DB"/>
    <w:rsid w:val="008D5F8C"/>
    <w:rsid w:val="008D61F1"/>
    <w:rsid w:val="008D63B9"/>
    <w:rsid w:val="008D6604"/>
    <w:rsid w:val="008D76AB"/>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738"/>
    <w:rsid w:val="00901901"/>
    <w:rsid w:val="00901B9C"/>
    <w:rsid w:val="009032C8"/>
    <w:rsid w:val="009040A5"/>
    <w:rsid w:val="00904E37"/>
    <w:rsid w:val="009074D8"/>
    <w:rsid w:val="009074DE"/>
    <w:rsid w:val="00910621"/>
    <w:rsid w:val="00910C2A"/>
    <w:rsid w:val="00911188"/>
    <w:rsid w:val="00911740"/>
    <w:rsid w:val="0091192B"/>
    <w:rsid w:val="00912F1C"/>
    <w:rsid w:val="0091321B"/>
    <w:rsid w:val="009146FA"/>
    <w:rsid w:val="009209A4"/>
    <w:rsid w:val="00921A66"/>
    <w:rsid w:val="009233F4"/>
    <w:rsid w:val="009238B6"/>
    <w:rsid w:val="009246B5"/>
    <w:rsid w:val="00924A59"/>
    <w:rsid w:val="009255E2"/>
    <w:rsid w:val="00925DF5"/>
    <w:rsid w:val="00926CB9"/>
    <w:rsid w:val="00926D51"/>
    <w:rsid w:val="0093174B"/>
    <w:rsid w:val="00932255"/>
    <w:rsid w:val="00932F91"/>
    <w:rsid w:val="009334F2"/>
    <w:rsid w:val="0093413A"/>
    <w:rsid w:val="0093494C"/>
    <w:rsid w:val="00934ED7"/>
    <w:rsid w:val="00935582"/>
    <w:rsid w:val="009355C1"/>
    <w:rsid w:val="00936ED9"/>
    <w:rsid w:val="00937714"/>
    <w:rsid w:val="009401A9"/>
    <w:rsid w:val="0094040C"/>
    <w:rsid w:val="00942C45"/>
    <w:rsid w:val="009432FA"/>
    <w:rsid w:val="0094388B"/>
    <w:rsid w:val="009444A5"/>
    <w:rsid w:val="00947390"/>
    <w:rsid w:val="00950F42"/>
    <w:rsid w:val="0095225A"/>
    <w:rsid w:val="00952286"/>
    <w:rsid w:val="00955C7E"/>
    <w:rsid w:val="0096014D"/>
    <w:rsid w:val="009621F0"/>
    <w:rsid w:val="00963A61"/>
    <w:rsid w:val="0096405B"/>
    <w:rsid w:val="00965756"/>
    <w:rsid w:val="00967066"/>
    <w:rsid w:val="009677AF"/>
    <w:rsid w:val="00970865"/>
    <w:rsid w:val="00970EBE"/>
    <w:rsid w:val="00971C04"/>
    <w:rsid w:val="00972F7A"/>
    <w:rsid w:val="009746A3"/>
    <w:rsid w:val="00974FF0"/>
    <w:rsid w:val="00976547"/>
    <w:rsid w:val="00977083"/>
    <w:rsid w:val="009776AB"/>
    <w:rsid w:val="00982B80"/>
    <w:rsid w:val="0098356F"/>
    <w:rsid w:val="00984550"/>
    <w:rsid w:val="00985F3A"/>
    <w:rsid w:val="009869CC"/>
    <w:rsid w:val="009870A4"/>
    <w:rsid w:val="00991AF3"/>
    <w:rsid w:val="00992B16"/>
    <w:rsid w:val="00993771"/>
    <w:rsid w:val="00994409"/>
    <w:rsid w:val="00994D3E"/>
    <w:rsid w:val="0099767D"/>
    <w:rsid w:val="00997B3C"/>
    <w:rsid w:val="009A056F"/>
    <w:rsid w:val="009A0E8F"/>
    <w:rsid w:val="009A303A"/>
    <w:rsid w:val="009A33AA"/>
    <w:rsid w:val="009A435E"/>
    <w:rsid w:val="009A52A1"/>
    <w:rsid w:val="009A55D6"/>
    <w:rsid w:val="009A5E09"/>
    <w:rsid w:val="009A6560"/>
    <w:rsid w:val="009A7D2C"/>
    <w:rsid w:val="009B0287"/>
    <w:rsid w:val="009B0F1F"/>
    <w:rsid w:val="009B1CCF"/>
    <w:rsid w:val="009B1E3F"/>
    <w:rsid w:val="009B4442"/>
    <w:rsid w:val="009B4F36"/>
    <w:rsid w:val="009B541F"/>
    <w:rsid w:val="009C1A1A"/>
    <w:rsid w:val="009C1F89"/>
    <w:rsid w:val="009C3811"/>
    <w:rsid w:val="009C47BC"/>
    <w:rsid w:val="009C4C7F"/>
    <w:rsid w:val="009C626B"/>
    <w:rsid w:val="009C6685"/>
    <w:rsid w:val="009C7C56"/>
    <w:rsid w:val="009D03C5"/>
    <w:rsid w:val="009D118E"/>
    <w:rsid w:val="009D1984"/>
    <w:rsid w:val="009D1AB1"/>
    <w:rsid w:val="009D2DC0"/>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589"/>
    <w:rsid w:val="009F4EA4"/>
    <w:rsid w:val="009F6C70"/>
    <w:rsid w:val="009F717C"/>
    <w:rsid w:val="009F790C"/>
    <w:rsid w:val="00A0076F"/>
    <w:rsid w:val="00A02755"/>
    <w:rsid w:val="00A029AC"/>
    <w:rsid w:val="00A03108"/>
    <w:rsid w:val="00A03264"/>
    <w:rsid w:val="00A03764"/>
    <w:rsid w:val="00A04E09"/>
    <w:rsid w:val="00A04FA7"/>
    <w:rsid w:val="00A05121"/>
    <w:rsid w:val="00A06BB9"/>
    <w:rsid w:val="00A06EA4"/>
    <w:rsid w:val="00A07DCD"/>
    <w:rsid w:val="00A10570"/>
    <w:rsid w:val="00A1059B"/>
    <w:rsid w:val="00A12CAE"/>
    <w:rsid w:val="00A13106"/>
    <w:rsid w:val="00A15421"/>
    <w:rsid w:val="00A15AB3"/>
    <w:rsid w:val="00A15F97"/>
    <w:rsid w:val="00A203E1"/>
    <w:rsid w:val="00A20BA9"/>
    <w:rsid w:val="00A22263"/>
    <w:rsid w:val="00A23345"/>
    <w:rsid w:val="00A23EBC"/>
    <w:rsid w:val="00A2495A"/>
    <w:rsid w:val="00A25688"/>
    <w:rsid w:val="00A26818"/>
    <w:rsid w:val="00A306A5"/>
    <w:rsid w:val="00A30AAB"/>
    <w:rsid w:val="00A31A9E"/>
    <w:rsid w:val="00A31C56"/>
    <w:rsid w:val="00A31FBC"/>
    <w:rsid w:val="00A3481F"/>
    <w:rsid w:val="00A34F56"/>
    <w:rsid w:val="00A35D71"/>
    <w:rsid w:val="00A36DDA"/>
    <w:rsid w:val="00A3776D"/>
    <w:rsid w:val="00A409E0"/>
    <w:rsid w:val="00A4269A"/>
    <w:rsid w:val="00A4299D"/>
    <w:rsid w:val="00A442D3"/>
    <w:rsid w:val="00A44C04"/>
    <w:rsid w:val="00A44C44"/>
    <w:rsid w:val="00A45E02"/>
    <w:rsid w:val="00A46EFF"/>
    <w:rsid w:val="00A47A52"/>
    <w:rsid w:val="00A50754"/>
    <w:rsid w:val="00A514D4"/>
    <w:rsid w:val="00A51E00"/>
    <w:rsid w:val="00A52632"/>
    <w:rsid w:val="00A538E3"/>
    <w:rsid w:val="00A54B32"/>
    <w:rsid w:val="00A54B45"/>
    <w:rsid w:val="00A554C3"/>
    <w:rsid w:val="00A563C1"/>
    <w:rsid w:val="00A600DA"/>
    <w:rsid w:val="00A60A24"/>
    <w:rsid w:val="00A60A91"/>
    <w:rsid w:val="00A61D44"/>
    <w:rsid w:val="00A62360"/>
    <w:rsid w:val="00A6241B"/>
    <w:rsid w:val="00A62717"/>
    <w:rsid w:val="00A638B8"/>
    <w:rsid w:val="00A6390F"/>
    <w:rsid w:val="00A65332"/>
    <w:rsid w:val="00A660EE"/>
    <w:rsid w:val="00A66879"/>
    <w:rsid w:val="00A66884"/>
    <w:rsid w:val="00A675BE"/>
    <w:rsid w:val="00A67E49"/>
    <w:rsid w:val="00A70E39"/>
    <w:rsid w:val="00A71914"/>
    <w:rsid w:val="00A71D16"/>
    <w:rsid w:val="00A73044"/>
    <w:rsid w:val="00A749D3"/>
    <w:rsid w:val="00A757CB"/>
    <w:rsid w:val="00A75AFC"/>
    <w:rsid w:val="00A75F52"/>
    <w:rsid w:val="00A76BEE"/>
    <w:rsid w:val="00A80A39"/>
    <w:rsid w:val="00A80F80"/>
    <w:rsid w:val="00A81F9F"/>
    <w:rsid w:val="00A823F6"/>
    <w:rsid w:val="00A84972"/>
    <w:rsid w:val="00A85835"/>
    <w:rsid w:val="00A86B62"/>
    <w:rsid w:val="00A9122E"/>
    <w:rsid w:val="00A9162A"/>
    <w:rsid w:val="00A9203B"/>
    <w:rsid w:val="00A948B3"/>
    <w:rsid w:val="00A94AB6"/>
    <w:rsid w:val="00A94CAA"/>
    <w:rsid w:val="00A96C71"/>
    <w:rsid w:val="00A9784E"/>
    <w:rsid w:val="00AA01B8"/>
    <w:rsid w:val="00AA1F0C"/>
    <w:rsid w:val="00AA2259"/>
    <w:rsid w:val="00AA2BA0"/>
    <w:rsid w:val="00AA4B22"/>
    <w:rsid w:val="00AA70ED"/>
    <w:rsid w:val="00AA7375"/>
    <w:rsid w:val="00AB1D40"/>
    <w:rsid w:val="00AB34F1"/>
    <w:rsid w:val="00AB3C8A"/>
    <w:rsid w:val="00AB5479"/>
    <w:rsid w:val="00AB5E70"/>
    <w:rsid w:val="00AC1030"/>
    <w:rsid w:val="00AC1D8D"/>
    <w:rsid w:val="00AC1FE7"/>
    <w:rsid w:val="00AC2071"/>
    <w:rsid w:val="00AC29BB"/>
    <w:rsid w:val="00AC2ABF"/>
    <w:rsid w:val="00AC2C36"/>
    <w:rsid w:val="00AC37F4"/>
    <w:rsid w:val="00AC3E8B"/>
    <w:rsid w:val="00AC755D"/>
    <w:rsid w:val="00AD0536"/>
    <w:rsid w:val="00AD12BA"/>
    <w:rsid w:val="00AD1F94"/>
    <w:rsid w:val="00AD216F"/>
    <w:rsid w:val="00AD2DE2"/>
    <w:rsid w:val="00AD2FD0"/>
    <w:rsid w:val="00AD3B4C"/>
    <w:rsid w:val="00AD3B58"/>
    <w:rsid w:val="00AD42C1"/>
    <w:rsid w:val="00AD5C4D"/>
    <w:rsid w:val="00AD7E5C"/>
    <w:rsid w:val="00AE0C1E"/>
    <w:rsid w:val="00AE13C6"/>
    <w:rsid w:val="00AE3162"/>
    <w:rsid w:val="00AE38AC"/>
    <w:rsid w:val="00AE4680"/>
    <w:rsid w:val="00AE633A"/>
    <w:rsid w:val="00AE77CB"/>
    <w:rsid w:val="00AF0F77"/>
    <w:rsid w:val="00AF21F5"/>
    <w:rsid w:val="00AF2298"/>
    <w:rsid w:val="00AF2F7D"/>
    <w:rsid w:val="00AF648C"/>
    <w:rsid w:val="00AF6A7B"/>
    <w:rsid w:val="00AF7280"/>
    <w:rsid w:val="00B0076C"/>
    <w:rsid w:val="00B00CDC"/>
    <w:rsid w:val="00B029DC"/>
    <w:rsid w:val="00B02B4B"/>
    <w:rsid w:val="00B046AD"/>
    <w:rsid w:val="00B0524D"/>
    <w:rsid w:val="00B11342"/>
    <w:rsid w:val="00B114BB"/>
    <w:rsid w:val="00B11978"/>
    <w:rsid w:val="00B12522"/>
    <w:rsid w:val="00B12E8E"/>
    <w:rsid w:val="00B14C55"/>
    <w:rsid w:val="00B164F3"/>
    <w:rsid w:val="00B1686C"/>
    <w:rsid w:val="00B179E5"/>
    <w:rsid w:val="00B21CEC"/>
    <w:rsid w:val="00B225B6"/>
    <w:rsid w:val="00B227DD"/>
    <w:rsid w:val="00B22C14"/>
    <w:rsid w:val="00B2305C"/>
    <w:rsid w:val="00B23D28"/>
    <w:rsid w:val="00B246A9"/>
    <w:rsid w:val="00B24CBE"/>
    <w:rsid w:val="00B25828"/>
    <w:rsid w:val="00B25F2C"/>
    <w:rsid w:val="00B26BF2"/>
    <w:rsid w:val="00B302F9"/>
    <w:rsid w:val="00B30672"/>
    <w:rsid w:val="00B312A2"/>
    <w:rsid w:val="00B32030"/>
    <w:rsid w:val="00B32D05"/>
    <w:rsid w:val="00B34130"/>
    <w:rsid w:val="00B345BA"/>
    <w:rsid w:val="00B350D3"/>
    <w:rsid w:val="00B353FF"/>
    <w:rsid w:val="00B35BA5"/>
    <w:rsid w:val="00B3716E"/>
    <w:rsid w:val="00B3784E"/>
    <w:rsid w:val="00B44388"/>
    <w:rsid w:val="00B448E7"/>
    <w:rsid w:val="00B45609"/>
    <w:rsid w:val="00B45A6A"/>
    <w:rsid w:val="00B46A1F"/>
    <w:rsid w:val="00B47439"/>
    <w:rsid w:val="00B50CB0"/>
    <w:rsid w:val="00B514A2"/>
    <w:rsid w:val="00B55371"/>
    <w:rsid w:val="00B565E0"/>
    <w:rsid w:val="00B57CAB"/>
    <w:rsid w:val="00B57EFF"/>
    <w:rsid w:val="00B6405D"/>
    <w:rsid w:val="00B6514E"/>
    <w:rsid w:val="00B65674"/>
    <w:rsid w:val="00B65E1C"/>
    <w:rsid w:val="00B719A5"/>
    <w:rsid w:val="00B729FE"/>
    <w:rsid w:val="00B741CC"/>
    <w:rsid w:val="00B75361"/>
    <w:rsid w:val="00B848A5"/>
    <w:rsid w:val="00B85881"/>
    <w:rsid w:val="00B862C9"/>
    <w:rsid w:val="00B90B82"/>
    <w:rsid w:val="00B9349D"/>
    <w:rsid w:val="00B9525E"/>
    <w:rsid w:val="00B95BF1"/>
    <w:rsid w:val="00B96D7D"/>
    <w:rsid w:val="00BA1FAD"/>
    <w:rsid w:val="00BA38F6"/>
    <w:rsid w:val="00BA3A78"/>
    <w:rsid w:val="00BA40FD"/>
    <w:rsid w:val="00BA4623"/>
    <w:rsid w:val="00BA50E2"/>
    <w:rsid w:val="00BA5AF8"/>
    <w:rsid w:val="00BA73B5"/>
    <w:rsid w:val="00BB06FF"/>
    <w:rsid w:val="00BB094B"/>
    <w:rsid w:val="00BB0BCE"/>
    <w:rsid w:val="00BB133A"/>
    <w:rsid w:val="00BB1A4E"/>
    <w:rsid w:val="00BB21FF"/>
    <w:rsid w:val="00BB4799"/>
    <w:rsid w:val="00BB47FE"/>
    <w:rsid w:val="00BB489F"/>
    <w:rsid w:val="00BB624F"/>
    <w:rsid w:val="00BB636F"/>
    <w:rsid w:val="00BB6537"/>
    <w:rsid w:val="00BB6E0E"/>
    <w:rsid w:val="00BC0952"/>
    <w:rsid w:val="00BC0F86"/>
    <w:rsid w:val="00BC1028"/>
    <w:rsid w:val="00BC2D37"/>
    <w:rsid w:val="00BC4257"/>
    <w:rsid w:val="00BC5E4C"/>
    <w:rsid w:val="00BC7426"/>
    <w:rsid w:val="00BD0414"/>
    <w:rsid w:val="00BD1BD9"/>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386"/>
    <w:rsid w:val="00BE74A7"/>
    <w:rsid w:val="00BF0ABD"/>
    <w:rsid w:val="00BF2A28"/>
    <w:rsid w:val="00BF2C8F"/>
    <w:rsid w:val="00BF4EBF"/>
    <w:rsid w:val="00BF62AD"/>
    <w:rsid w:val="00BF7494"/>
    <w:rsid w:val="00BF74F8"/>
    <w:rsid w:val="00C00AFE"/>
    <w:rsid w:val="00C00E56"/>
    <w:rsid w:val="00C021A5"/>
    <w:rsid w:val="00C0236E"/>
    <w:rsid w:val="00C039AE"/>
    <w:rsid w:val="00C04062"/>
    <w:rsid w:val="00C043D6"/>
    <w:rsid w:val="00C04E0B"/>
    <w:rsid w:val="00C04FA4"/>
    <w:rsid w:val="00C05974"/>
    <w:rsid w:val="00C1045E"/>
    <w:rsid w:val="00C118A7"/>
    <w:rsid w:val="00C131D2"/>
    <w:rsid w:val="00C13241"/>
    <w:rsid w:val="00C144B5"/>
    <w:rsid w:val="00C14D78"/>
    <w:rsid w:val="00C16B58"/>
    <w:rsid w:val="00C170FF"/>
    <w:rsid w:val="00C174B6"/>
    <w:rsid w:val="00C22959"/>
    <w:rsid w:val="00C22A2A"/>
    <w:rsid w:val="00C2352E"/>
    <w:rsid w:val="00C24894"/>
    <w:rsid w:val="00C270B4"/>
    <w:rsid w:val="00C27AB9"/>
    <w:rsid w:val="00C30DAA"/>
    <w:rsid w:val="00C30E5E"/>
    <w:rsid w:val="00C314EC"/>
    <w:rsid w:val="00C3276C"/>
    <w:rsid w:val="00C33E2B"/>
    <w:rsid w:val="00C3463C"/>
    <w:rsid w:val="00C3512C"/>
    <w:rsid w:val="00C35D94"/>
    <w:rsid w:val="00C35F5C"/>
    <w:rsid w:val="00C3606D"/>
    <w:rsid w:val="00C36B28"/>
    <w:rsid w:val="00C400EE"/>
    <w:rsid w:val="00C41010"/>
    <w:rsid w:val="00C42C9B"/>
    <w:rsid w:val="00C43CD5"/>
    <w:rsid w:val="00C43D30"/>
    <w:rsid w:val="00C4506E"/>
    <w:rsid w:val="00C457D6"/>
    <w:rsid w:val="00C459EC"/>
    <w:rsid w:val="00C45E8E"/>
    <w:rsid w:val="00C4643B"/>
    <w:rsid w:val="00C472E5"/>
    <w:rsid w:val="00C47419"/>
    <w:rsid w:val="00C502C3"/>
    <w:rsid w:val="00C505E1"/>
    <w:rsid w:val="00C50F51"/>
    <w:rsid w:val="00C51D22"/>
    <w:rsid w:val="00C53B57"/>
    <w:rsid w:val="00C5650C"/>
    <w:rsid w:val="00C5689D"/>
    <w:rsid w:val="00C56F79"/>
    <w:rsid w:val="00C57FDE"/>
    <w:rsid w:val="00C60A38"/>
    <w:rsid w:val="00C60FD3"/>
    <w:rsid w:val="00C61229"/>
    <w:rsid w:val="00C61D04"/>
    <w:rsid w:val="00C66033"/>
    <w:rsid w:val="00C66920"/>
    <w:rsid w:val="00C70DD2"/>
    <w:rsid w:val="00C719AF"/>
    <w:rsid w:val="00C720E5"/>
    <w:rsid w:val="00C723FB"/>
    <w:rsid w:val="00C72C54"/>
    <w:rsid w:val="00C73A76"/>
    <w:rsid w:val="00C74ACE"/>
    <w:rsid w:val="00C75C47"/>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25A0"/>
    <w:rsid w:val="00C92F7A"/>
    <w:rsid w:val="00C93981"/>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B1BB2"/>
    <w:rsid w:val="00CB3D67"/>
    <w:rsid w:val="00CB542C"/>
    <w:rsid w:val="00CB62C8"/>
    <w:rsid w:val="00CC0BA7"/>
    <w:rsid w:val="00CC177C"/>
    <w:rsid w:val="00CC1879"/>
    <w:rsid w:val="00CC2EC9"/>
    <w:rsid w:val="00CC37DA"/>
    <w:rsid w:val="00CC4A6C"/>
    <w:rsid w:val="00CC7C3C"/>
    <w:rsid w:val="00CD03C3"/>
    <w:rsid w:val="00CD0BE1"/>
    <w:rsid w:val="00CD1365"/>
    <w:rsid w:val="00CD168E"/>
    <w:rsid w:val="00CD388A"/>
    <w:rsid w:val="00CD4302"/>
    <w:rsid w:val="00CD4654"/>
    <w:rsid w:val="00CD595D"/>
    <w:rsid w:val="00CD6183"/>
    <w:rsid w:val="00CD6901"/>
    <w:rsid w:val="00CD7085"/>
    <w:rsid w:val="00CD7479"/>
    <w:rsid w:val="00CE1AA3"/>
    <w:rsid w:val="00CE1C89"/>
    <w:rsid w:val="00CE2D1D"/>
    <w:rsid w:val="00CE367D"/>
    <w:rsid w:val="00CE3694"/>
    <w:rsid w:val="00CE37EF"/>
    <w:rsid w:val="00CE4F42"/>
    <w:rsid w:val="00CE5F0C"/>
    <w:rsid w:val="00CE69B1"/>
    <w:rsid w:val="00CE7D0F"/>
    <w:rsid w:val="00CF0DBC"/>
    <w:rsid w:val="00CF1283"/>
    <w:rsid w:val="00CF12DF"/>
    <w:rsid w:val="00CF19C6"/>
    <w:rsid w:val="00CF3B8A"/>
    <w:rsid w:val="00CF5BB3"/>
    <w:rsid w:val="00CF6EB1"/>
    <w:rsid w:val="00D005FD"/>
    <w:rsid w:val="00D01C5B"/>
    <w:rsid w:val="00D01FA8"/>
    <w:rsid w:val="00D03E6C"/>
    <w:rsid w:val="00D04717"/>
    <w:rsid w:val="00D0471C"/>
    <w:rsid w:val="00D0562E"/>
    <w:rsid w:val="00D06E3F"/>
    <w:rsid w:val="00D07C13"/>
    <w:rsid w:val="00D07FB0"/>
    <w:rsid w:val="00D103C7"/>
    <w:rsid w:val="00D10994"/>
    <w:rsid w:val="00D10AA1"/>
    <w:rsid w:val="00D120D7"/>
    <w:rsid w:val="00D12DDA"/>
    <w:rsid w:val="00D13490"/>
    <w:rsid w:val="00D135A7"/>
    <w:rsid w:val="00D143A5"/>
    <w:rsid w:val="00D1476A"/>
    <w:rsid w:val="00D15173"/>
    <w:rsid w:val="00D16CA1"/>
    <w:rsid w:val="00D17387"/>
    <w:rsid w:val="00D17513"/>
    <w:rsid w:val="00D17874"/>
    <w:rsid w:val="00D20EA8"/>
    <w:rsid w:val="00D232CD"/>
    <w:rsid w:val="00D23888"/>
    <w:rsid w:val="00D23D3C"/>
    <w:rsid w:val="00D23DBE"/>
    <w:rsid w:val="00D2421B"/>
    <w:rsid w:val="00D25BBC"/>
    <w:rsid w:val="00D26CBA"/>
    <w:rsid w:val="00D27727"/>
    <w:rsid w:val="00D301CF"/>
    <w:rsid w:val="00D30D90"/>
    <w:rsid w:val="00D3110D"/>
    <w:rsid w:val="00D34962"/>
    <w:rsid w:val="00D34C5A"/>
    <w:rsid w:val="00D353BD"/>
    <w:rsid w:val="00D3594E"/>
    <w:rsid w:val="00D35F45"/>
    <w:rsid w:val="00D3684F"/>
    <w:rsid w:val="00D3715D"/>
    <w:rsid w:val="00D37683"/>
    <w:rsid w:val="00D412A1"/>
    <w:rsid w:val="00D41B77"/>
    <w:rsid w:val="00D41EBC"/>
    <w:rsid w:val="00D42E8F"/>
    <w:rsid w:val="00D43F84"/>
    <w:rsid w:val="00D44DE4"/>
    <w:rsid w:val="00D453E5"/>
    <w:rsid w:val="00D456FB"/>
    <w:rsid w:val="00D45B00"/>
    <w:rsid w:val="00D46C88"/>
    <w:rsid w:val="00D50017"/>
    <w:rsid w:val="00D50BFB"/>
    <w:rsid w:val="00D5457F"/>
    <w:rsid w:val="00D549F5"/>
    <w:rsid w:val="00D54BF2"/>
    <w:rsid w:val="00D54DDA"/>
    <w:rsid w:val="00D56546"/>
    <w:rsid w:val="00D60403"/>
    <w:rsid w:val="00D61A31"/>
    <w:rsid w:val="00D632B0"/>
    <w:rsid w:val="00D63434"/>
    <w:rsid w:val="00D635B4"/>
    <w:rsid w:val="00D64FE6"/>
    <w:rsid w:val="00D65754"/>
    <w:rsid w:val="00D65AB9"/>
    <w:rsid w:val="00D6743C"/>
    <w:rsid w:val="00D71308"/>
    <w:rsid w:val="00D71A7B"/>
    <w:rsid w:val="00D720D7"/>
    <w:rsid w:val="00D724A9"/>
    <w:rsid w:val="00D7408F"/>
    <w:rsid w:val="00D75361"/>
    <w:rsid w:val="00D75C10"/>
    <w:rsid w:val="00D75FDA"/>
    <w:rsid w:val="00D76DD1"/>
    <w:rsid w:val="00D77F7B"/>
    <w:rsid w:val="00D80B3A"/>
    <w:rsid w:val="00D8188B"/>
    <w:rsid w:val="00D83065"/>
    <w:rsid w:val="00D839F0"/>
    <w:rsid w:val="00D83DD9"/>
    <w:rsid w:val="00D84EDF"/>
    <w:rsid w:val="00D85210"/>
    <w:rsid w:val="00D87378"/>
    <w:rsid w:val="00D90256"/>
    <w:rsid w:val="00D9040F"/>
    <w:rsid w:val="00D914EC"/>
    <w:rsid w:val="00D91B0A"/>
    <w:rsid w:val="00D93620"/>
    <w:rsid w:val="00D96767"/>
    <w:rsid w:val="00DA0496"/>
    <w:rsid w:val="00DA24BA"/>
    <w:rsid w:val="00DA2C52"/>
    <w:rsid w:val="00DA35FB"/>
    <w:rsid w:val="00DA3771"/>
    <w:rsid w:val="00DA3986"/>
    <w:rsid w:val="00DA46B7"/>
    <w:rsid w:val="00DA4A97"/>
    <w:rsid w:val="00DA4AB3"/>
    <w:rsid w:val="00DA7682"/>
    <w:rsid w:val="00DB061C"/>
    <w:rsid w:val="00DB0711"/>
    <w:rsid w:val="00DB2000"/>
    <w:rsid w:val="00DB28F0"/>
    <w:rsid w:val="00DB5538"/>
    <w:rsid w:val="00DB653C"/>
    <w:rsid w:val="00DB74DC"/>
    <w:rsid w:val="00DB7C90"/>
    <w:rsid w:val="00DB7E78"/>
    <w:rsid w:val="00DC075B"/>
    <w:rsid w:val="00DC1F36"/>
    <w:rsid w:val="00DC7EC6"/>
    <w:rsid w:val="00DD05FF"/>
    <w:rsid w:val="00DD0D33"/>
    <w:rsid w:val="00DD1399"/>
    <w:rsid w:val="00DD2356"/>
    <w:rsid w:val="00DD3950"/>
    <w:rsid w:val="00DD582E"/>
    <w:rsid w:val="00DD771B"/>
    <w:rsid w:val="00DD7D72"/>
    <w:rsid w:val="00DE1399"/>
    <w:rsid w:val="00DE1686"/>
    <w:rsid w:val="00DE17D2"/>
    <w:rsid w:val="00DE1F23"/>
    <w:rsid w:val="00DE31BD"/>
    <w:rsid w:val="00DE39F1"/>
    <w:rsid w:val="00DE3F48"/>
    <w:rsid w:val="00DE41EC"/>
    <w:rsid w:val="00DE459A"/>
    <w:rsid w:val="00DE47AE"/>
    <w:rsid w:val="00DE4ED0"/>
    <w:rsid w:val="00DE5CC6"/>
    <w:rsid w:val="00DE63AB"/>
    <w:rsid w:val="00DE6AA6"/>
    <w:rsid w:val="00DF0E40"/>
    <w:rsid w:val="00DF12DD"/>
    <w:rsid w:val="00DF425B"/>
    <w:rsid w:val="00DF7A97"/>
    <w:rsid w:val="00E024B6"/>
    <w:rsid w:val="00E02E88"/>
    <w:rsid w:val="00E0559C"/>
    <w:rsid w:val="00E075DF"/>
    <w:rsid w:val="00E1020F"/>
    <w:rsid w:val="00E1296C"/>
    <w:rsid w:val="00E13D17"/>
    <w:rsid w:val="00E140B5"/>
    <w:rsid w:val="00E16AC2"/>
    <w:rsid w:val="00E17A7E"/>
    <w:rsid w:val="00E208DC"/>
    <w:rsid w:val="00E21BE4"/>
    <w:rsid w:val="00E2296B"/>
    <w:rsid w:val="00E24225"/>
    <w:rsid w:val="00E248E9"/>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38B"/>
    <w:rsid w:val="00E37564"/>
    <w:rsid w:val="00E41B26"/>
    <w:rsid w:val="00E45CCE"/>
    <w:rsid w:val="00E50E68"/>
    <w:rsid w:val="00E5140A"/>
    <w:rsid w:val="00E534DB"/>
    <w:rsid w:val="00E567EB"/>
    <w:rsid w:val="00E61996"/>
    <w:rsid w:val="00E619F5"/>
    <w:rsid w:val="00E643FD"/>
    <w:rsid w:val="00E64E0B"/>
    <w:rsid w:val="00E65CB5"/>
    <w:rsid w:val="00E70B3C"/>
    <w:rsid w:val="00E710B4"/>
    <w:rsid w:val="00E71788"/>
    <w:rsid w:val="00E722AB"/>
    <w:rsid w:val="00E73A03"/>
    <w:rsid w:val="00E770B5"/>
    <w:rsid w:val="00E8083F"/>
    <w:rsid w:val="00E80DD9"/>
    <w:rsid w:val="00E81FB3"/>
    <w:rsid w:val="00E821BE"/>
    <w:rsid w:val="00E82C1F"/>
    <w:rsid w:val="00E849E5"/>
    <w:rsid w:val="00E85761"/>
    <w:rsid w:val="00E861B8"/>
    <w:rsid w:val="00E869AA"/>
    <w:rsid w:val="00E86FE0"/>
    <w:rsid w:val="00E87518"/>
    <w:rsid w:val="00E87C80"/>
    <w:rsid w:val="00E90166"/>
    <w:rsid w:val="00E90410"/>
    <w:rsid w:val="00E9212A"/>
    <w:rsid w:val="00E92760"/>
    <w:rsid w:val="00E92D1B"/>
    <w:rsid w:val="00E9504F"/>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2B7"/>
    <w:rsid w:val="00EA7FCD"/>
    <w:rsid w:val="00EB0D1F"/>
    <w:rsid w:val="00EB192F"/>
    <w:rsid w:val="00EB33E2"/>
    <w:rsid w:val="00EB4D32"/>
    <w:rsid w:val="00EB5745"/>
    <w:rsid w:val="00EB6D0C"/>
    <w:rsid w:val="00EB7836"/>
    <w:rsid w:val="00EC11B6"/>
    <w:rsid w:val="00EC16BE"/>
    <w:rsid w:val="00EC1766"/>
    <w:rsid w:val="00EC326F"/>
    <w:rsid w:val="00EC327D"/>
    <w:rsid w:val="00EC3F90"/>
    <w:rsid w:val="00EC4B38"/>
    <w:rsid w:val="00EC5647"/>
    <w:rsid w:val="00EC57EF"/>
    <w:rsid w:val="00EC587D"/>
    <w:rsid w:val="00EC6055"/>
    <w:rsid w:val="00EC67DE"/>
    <w:rsid w:val="00EC6B6A"/>
    <w:rsid w:val="00ED017E"/>
    <w:rsid w:val="00ED1F86"/>
    <w:rsid w:val="00ED2FCE"/>
    <w:rsid w:val="00ED344C"/>
    <w:rsid w:val="00ED41A4"/>
    <w:rsid w:val="00ED5C3F"/>
    <w:rsid w:val="00ED6F19"/>
    <w:rsid w:val="00ED74E3"/>
    <w:rsid w:val="00EE0603"/>
    <w:rsid w:val="00EE0F5E"/>
    <w:rsid w:val="00EE122D"/>
    <w:rsid w:val="00EE153F"/>
    <w:rsid w:val="00EE2AD8"/>
    <w:rsid w:val="00EE41F6"/>
    <w:rsid w:val="00EE56A4"/>
    <w:rsid w:val="00EE64C8"/>
    <w:rsid w:val="00EE6A28"/>
    <w:rsid w:val="00EF1114"/>
    <w:rsid w:val="00EF1757"/>
    <w:rsid w:val="00EF1F20"/>
    <w:rsid w:val="00EF3B1F"/>
    <w:rsid w:val="00EF5CC0"/>
    <w:rsid w:val="00F000F1"/>
    <w:rsid w:val="00F01E4F"/>
    <w:rsid w:val="00F0242E"/>
    <w:rsid w:val="00F0337F"/>
    <w:rsid w:val="00F03632"/>
    <w:rsid w:val="00F0392E"/>
    <w:rsid w:val="00F1104A"/>
    <w:rsid w:val="00F110D5"/>
    <w:rsid w:val="00F11F11"/>
    <w:rsid w:val="00F12221"/>
    <w:rsid w:val="00F12307"/>
    <w:rsid w:val="00F127BB"/>
    <w:rsid w:val="00F127E6"/>
    <w:rsid w:val="00F1375C"/>
    <w:rsid w:val="00F13CE5"/>
    <w:rsid w:val="00F13F97"/>
    <w:rsid w:val="00F14890"/>
    <w:rsid w:val="00F15133"/>
    <w:rsid w:val="00F16791"/>
    <w:rsid w:val="00F17DE8"/>
    <w:rsid w:val="00F2080B"/>
    <w:rsid w:val="00F21CFE"/>
    <w:rsid w:val="00F21EE9"/>
    <w:rsid w:val="00F253F5"/>
    <w:rsid w:val="00F257A2"/>
    <w:rsid w:val="00F2599F"/>
    <w:rsid w:val="00F26788"/>
    <w:rsid w:val="00F279D0"/>
    <w:rsid w:val="00F30182"/>
    <w:rsid w:val="00F3064A"/>
    <w:rsid w:val="00F312D8"/>
    <w:rsid w:val="00F32A38"/>
    <w:rsid w:val="00F33418"/>
    <w:rsid w:val="00F33E1C"/>
    <w:rsid w:val="00F346D2"/>
    <w:rsid w:val="00F34813"/>
    <w:rsid w:val="00F348D5"/>
    <w:rsid w:val="00F354CC"/>
    <w:rsid w:val="00F35BD9"/>
    <w:rsid w:val="00F35E09"/>
    <w:rsid w:val="00F36339"/>
    <w:rsid w:val="00F36C17"/>
    <w:rsid w:val="00F37E00"/>
    <w:rsid w:val="00F40EBF"/>
    <w:rsid w:val="00F41983"/>
    <w:rsid w:val="00F42EAB"/>
    <w:rsid w:val="00F44F07"/>
    <w:rsid w:val="00F46A93"/>
    <w:rsid w:val="00F47512"/>
    <w:rsid w:val="00F47B76"/>
    <w:rsid w:val="00F47EAD"/>
    <w:rsid w:val="00F501D8"/>
    <w:rsid w:val="00F5125F"/>
    <w:rsid w:val="00F51903"/>
    <w:rsid w:val="00F51AE1"/>
    <w:rsid w:val="00F51D4B"/>
    <w:rsid w:val="00F52D5B"/>
    <w:rsid w:val="00F52F06"/>
    <w:rsid w:val="00F5492B"/>
    <w:rsid w:val="00F54B74"/>
    <w:rsid w:val="00F55A2E"/>
    <w:rsid w:val="00F55A3E"/>
    <w:rsid w:val="00F55AEC"/>
    <w:rsid w:val="00F57D37"/>
    <w:rsid w:val="00F60439"/>
    <w:rsid w:val="00F61549"/>
    <w:rsid w:val="00F62FB3"/>
    <w:rsid w:val="00F6315C"/>
    <w:rsid w:val="00F65030"/>
    <w:rsid w:val="00F65967"/>
    <w:rsid w:val="00F670FE"/>
    <w:rsid w:val="00F7030A"/>
    <w:rsid w:val="00F728A8"/>
    <w:rsid w:val="00F72B24"/>
    <w:rsid w:val="00F72DAE"/>
    <w:rsid w:val="00F73A39"/>
    <w:rsid w:val="00F741AE"/>
    <w:rsid w:val="00F74AB0"/>
    <w:rsid w:val="00F75BEE"/>
    <w:rsid w:val="00F75C7B"/>
    <w:rsid w:val="00F77024"/>
    <w:rsid w:val="00F80471"/>
    <w:rsid w:val="00F80EEC"/>
    <w:rsid w:val="00F819D4"/>
    <w:rsid w:val="00F81BBF"/>
    <w:rsid w:val="00F82F8F"/>
    <w:rsid w:val="00F83A6D"/>
    <w:rsid w:val="00F83CCA"/>
    <w:rsid w:val="00F856C7"/>
    <w:rsid w:val="00F85B7B"/>
    <w:rsid w:val="00F86433"/>
    <w:rsid w:val="00F91DF6"/>
    <w:rsid w:val="00F92D5D"/>
    <w:rsid w:val="00F9471E"/>
    <w:rsid w:val="00F9509F"/>
    <w:rsid w:val="00F9586D"/>
    <w:rsid w:val="00F95C71"/>
    <w:rsid w:val="00FA0D24"/>
    <w:rsid w:val="00FA0F43"/>
    <w:rsid w:val="00FA3E3B"/>
    <w:rsid w:val="00FA5D97"/>
    <w:rsid w:val="00FA5EC2"/>
    <w:rsid w:val="00FA665E"/>
    <w:rsid w:val="00FB501D"/>
    <w:rsid w:val="00FB520F"/>
    <w:rsid w:val="00FB713E"/>
    <w:rsid w:val="00FB75C6"/>
    <w:rsid w:val="00FC0BC2"/>
    <w:rsid w:val="00FC0C0F"/>
    <w:rsid w:val="00FC15EE"/>
    <w:rsid w:val="00FC1CFE"/>
    <w:rsid w:val="00FC1F68"/>
    <w:rsid w:val="00FC2006"/>
    <w:rsid w:val="00FC3876"/>
    <w:rsid w:val="00FC457B"/>
    <w:rsid w:val="00FC4B14"/>
    <w:rsid w:val="00FC4E01"/>
    <w:rsid w:val="00FD2DB2"/>
    <w:rsid w:val="00FD310E"/>
    <w:rsid w:val="00FD387B"/>
    <w:rsid w:val="00FD3905"/>
    <w:rsid w:val="00FD3E30"/>
    <w:rsid w:val="00FD4850"/>
    <w:rsid w:val="00FD5CB1"/>
    <w:rsid w:val="00FE1FEB"/>
    <w:rsid w:val="00FE31DB"/>
    <w:rsid w:val="00FE3275"/>
    <w:rsid w:val="00FE368D"/>
    <w:rsid w:val="00FE3728"/>
    <w:rsid w:val="00FE4C48"/>
    <w:rsid w:val="00FE54D1"/>
    <w:rsid w:val="00FE5578"/>
    <w:rsid w:val="00FE56CD"/>
    <w:rsid w:val="00FE5CCE"/>
    <w:rsid w:val="00FF0A8B"/>
    <w:rsid w:val="00FF255F"/>
    <w:rsid w:val="00FF27CE"/>
    <w:rsid w:val="00FF2B1A"/>
    <w:rsid w:val="00FF334A"/>
    <w:rsid w:val="00FF4419"/>
    <w:rsid w:val="00FF51E8"/>
    <w:rsid w:val="00FF54D4"/>
    <w:rsid w:val="00FF643A"/>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FFB9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paragraph" w:styleId="Nzev">
    <w:name w:val="Title"/>
    <w:basedOn w:val="Normln"/>
    <w:link w:val="NzevChar"/>
    <w:uiPriority w:val="99"/>
    <w:qFormat/>
    <w:locked/>
    <w:rsid w:val="00F36C17"/>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F36C17"/>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Nevyeenzmnka">
    <w:name w:val="Unresolved Mention"/>
    <w:basedOn w:val="Standardnpsmoodstavce"/>
    <w:uiPriority w:val="99"/>
    <w:semiHidden/>
    <w:unhideWhenUsed/>
    <w:rsid w:val="005409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39857441">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59200027">
      <w:bodyDiv w:val="1"/>
      <w:marLeft w:val="0"/>
      <w:marRight w:val="0"/>
      <w:marTop w:val="0"/>
      <w:marBottom w:val="0"/>
      <w:divBdr>
        <w:top w:val="none" w:sz="0" w:space="0" w:color="auto"/>
        <w:left w:val="none" w:sz="0" w:space="0" w:color="auto"/>
        <w:bottom w:val="none" w:sz="0" w:space="0" w:color="auto"/>
        <w:right w:val="none" w:sz="0" w:space="0" w:color="auto"/>
      </w:divBdr>
    </w:div>
    <w:div w:id="177931295">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35772657">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573009009">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07933344">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7602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csu/redakce.nsf/i/mira" TargetMode="External"/><Relationship Id="rId13" Type="http://schemas.openxmlformats.org/officeDocument/2006/relationships/hyperlink" Target="http://www.eon.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enka.kubesova@eon.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on.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on.distribuce@eon.cz" TargetMode="External"/><Relationship Id="rId4" Type="http://schemas.openxmlformats.org/officeDocument/2006/relationships/settings" Target="settings.xml"/><Relationship Id="rId9" Type="http://schemas.openxmlformats.org/officeDocument/2006/relationships/hyperlink" Target="mailto:eon.distribuce@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66DA5-475E-46B7-A15A-5F876DB30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7795</Words>
  <Characters>45766</Characters>
  <Application>Microsoft Office Word</Application>
  <DocSecurity>0</DocSecurity>
  <Lines>381</Lines>
  <Paragraphs>106</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53455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2017-06-28T06:08:00Z</cp:lastPrinted>
  <dcterms:created xsi:type="dcterms:W3CDTF">2019-12-06T09:44:00Z</dcterms:created>
  <dcterms:modified xsi:type="dcterms:W3CDTF">2019-12-11T08:28:00Z</dcterms:modified>
</cp:coreProperties>
</file>